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3E660" w14:textId="77777777" w:rsidR="00AC2CA0" w:rsidRPr="009B4335" w:rsidRDefault="006D2271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  <w:b/>
          <w:sz w:val="28"/>
        </w:rPr>
        <w:t xml:space="preserve">Author Name: </w:t>
      </w:r>
      <w:r w:rsidR="00AC2CA0" w:rsidRPr="009B4335">
        <w:rPr>
          <w:rFonts w:ascii="Calibri" w:hAnsi="Calibri"/>
        </w:rPr>
        <w:t xml:space="preserve">Peter </w:t>
      </w:r>
      <w:proofErr w:type="spellStart"/>
      <w:r w:rsidR="00AC2CA0" w:rsidRPr="009B4335">
        <w:rPr>
          <w:rFonts w:ascii="Calibri" w:hAnsi="Calibri"/>
        </w:rPr>
        <w:t>Morone</w:t>
      </w:r>
      <w:proofErr w:type="spellEnd"/>
      <w:r w:rsidR="00AC2CA0" w:rsidRPr="009B4335">
        <w:rPr>
          <w:rFonts w:ascii="Calibri" w:hAnsi="Calibri"/>
        </w:rPr>
        <w:t xml:space="preserve"> and Gabrielle White-</w:t>
      </w:r>
      <w:proofErr w:type="spellStart"/>
      <w:r w:rsidR="00AC2CA0" w:rsidRPr="009B4335">
        <w:rPr>
          <w:rFonts w:ascii="Calibri" w:hAnsi="Calibri"/>
        </w:rPr>
        <w:t>Dzuro</w:t>
      </w:r>
      <w:proofErr w:type="spellEnd"/>
    </w:p>
    <w:p w14:paraId="64B9AC5E" w14:textId="7221A50D" w:rsidR="00AC2CA0" w:rsidRPr="009B4335" w:rsidRDefault="006D2271" w:rsidP="00614620">
      <w:pPr>
        <w:spacing w:after="0"/>
        <w:rPr>
          <w:rFonts w:ascii="Calibri" w:hAnsi="Calibri"/>
          <w:sz w:val="22"/>
        </w:rPr>
      </w:pPr>
      <w:r w:rsidRPr="009B4335">
        <w:rPr>
          <w:rFonts w:ascii="Calibri" w:hAnsi="Calibri"/>
          <w:b/>
          <w:sz w:val="28"/>
        </w:rPr>
        <w:t xml:space="preserve">Clinical Skill Education Title: </w:t>
      </w:r>
      <w:r w:rsidR="005D2553" w:rsidRPr="009B4335">
        <w:rPr>
          <w:rFonts w:ascii="Calibri" w:hAnsi="Calibri"/>
        </w:rPr>
        <w:t>Performing a Surgical Hand Scrub</w:t>
      </w:r>
    </w:p>
    <w:p w14:paraId="4C916F13" w14:textId="77777777" w:rsidR="00614620" w:rsidRPr="009B4335" w:rsidRDefault="00614620" w:rsidP="00614620">
      <w:pPr>
        <w:spacing w:after="0"/>
        <w:rPr>
          <w:rFonts w:ascii="Calibri" w:hAnsi="Calibri"/>
          <w:b/>
          <w:sz w:val="28"/>
        </w:rPr>
      </w:pPr>
    </w:p>
    <w:p w14:paraId="7A7DB6BB" w14:textId="0FC5E68E" w:rsidR="00F7051F" w:rsidRPr="009B4335" w:rsidRDefault="002959FE" w:rsidP="00614620">
      <w:pPr>
        <w:spacing w:after="0"/>
        <w:rPr>
          <w:rFonts w:ascii="Calibri" w:hAnsi="Calibri"/>
          <w:b/>
          <w:sz w:val="28"/>
        </w:rPr>
      </w:pPr>
      <w:r w:rsidRPr="009B4335">
        <w:rPr>
          <w:rFonts w:ascii="Calibri" w:hAnsi="Calibri"/>
          <w:b/>
          <w:sz w:val="28"/>
        </w:rPr>
        <w:t>Overview</w:t>
      </w:r>
    </w:p>
    <w:p w14:paraId="418C425A" w14:textId="62E6C8B5" w:rsidR="007B451B" w:rsidRPr="009B4335" w:rsidRDefault="0022625F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Skin is</w:t>
      </w:r>
      <w:r w:rsidR="00A900ED" w:rsidRPr="009B4335">
        <w:rPr>
          <w:rFonts w:ascii="Calibri" w:hAnsi="Calibri"/>
        </w:rPr>
        <w:t xml:space="preserve"> a natural barrier to infection;</w:t>
      </w:r>
      <w:r w:rsidR="003C60A8" w:rsidRPr="009B4335">
        <w:rPr>
          <w:rFonts w:ascii="Calibri" w:hAnsi="Calibri"/>
        </w:rPr>
        <w:t xml:space="preserve"> because of this,</w:t>
      </w:r>
      <w:r w:rsidRPr="009B4335">
        <w:rPr>
          <w:rFonts w:ascii="Calibri" w:hAnsi="Calibri"/>
        </w:rPr>
        <w:t xml:space="preserve"> any surgery that </w:t>
      </w:r>
      <w:r w:rsidR="00A900ED" w:rsidRPr="009B4335">
        <w:rPr>
          <w:rFonts w:ascii="Calibri" w:hAnsi="Calibri"/>
        </w:rPr>
        <w:t>opens</w:t>
      </w:r>
      <w:r w:rsidRPr="009B4335">
        <w:rPr>
          <w:rFonts w:ascii="Calibri" w:hAnsi="Calibri"/>
        </w:rPr>
        <w:t xml:space="preserve"> the skin can lead to a post-operative infection. </w:t>
      </w:r>
      <w:r w:rsidR="00A900ED" w:rsidRPr="009B4335">
        <w:rPr>
          <w:rFonts w:ascii="Calibri" w:hAnsi="Calibri"/>
        </w:rPr>
        <w:t>Despite the widespread use of antibiotics, post-operative</w:t>
      </w:r>
      <w:r w:rsidRPr="009B4335">
        <w:rPr>
          <w:rFonts w:ascii="Calibri" w:hAnsi="Calibri"/>
        </w:rPr>
        <w:t xml:space="preserve"> wound infections </w:t>
      </w:r>
      <w:r w:rsidR="00A900ED" w:rsidRPr="009B4335">
        <w:rPr>
          <w:rFonts w:ascii="Calibri" w:hAnsi="Calibri"/>
        </w:rPr>
        <w:t>still represent a significant</w:t>
      </w:r>
      <w:r w:rsidR="00C0726E" w:rsidRPr="009B4335">
        <w:rPr>
          <w:rFonts w:ascii="Calibri" w:hAnsi="Calibri"/>
        </w:rPr>
        <w:t xml:space="preserve"> problem for the healthcare community.</w:t>
      </w:r>
      <w:r w:rsidR="005F625E" w:rsidRPr="009B4335">
        <w:t xml:space="preserve"> </w:t>
      </w:r>
      <w:r w:rsidR="00C0726E" w:rsidRPr="009B4335">
        <w:rPr>
          <w:rFonts w:ascii="Calibri" w:hAnsi="Calibri"/>
        </w:rPr>
        <w:t xml:space="preserve">They </w:t>
      </w:r>
      <w:r w:rsidRPr="009B4335">
        <w:rPr>
          <w:rFonts w:ascii="Calibri" w:hAnsi="Calibri"/>
        </w:rPr>
        <w:t>have a significant mortality</w:t>
      </w:r>
      <w:r w:rsidR="007B451B" w:rsidRPr="009B4335">
        <w:rPr>
          <w:rFonts w:ascii="Calibri" w:hAnsi="Calibri"/>
        </w:rPr>
        <w:t xml:space="preserve"> associated with them and are one of the most common</w:t>
      </w:r>
      <w:r w:rsidR="00F622FD" w:rsidRPr="009B4335">
        <w:rPr>
          <w:rFonts w:ascii="Calibri" w:hAnsi="Calibri"/>
        </w:rPr>
        <w:t xml:space="preserve"> and</w:t>
      </w:r>
      <w:r w:rsidR="007B451B" w:rsidRPr="009B4335">
        <w:rPr>
          <w:rFonts w:ascii="Calibri" w:hAnsi="Calibri"/>
        </w:rPr>
        <w:t xml:space="preserve"> serious complications of surgery</w:t>
      </w:r>
      <w:r w:rsidR="00941FE3">
        <w:rPr>
          <w:rFonts w:ascii="Calibri" w:hAnsi="Calibri"/>
        </w:rPr>
        <w:t>.</w:t>
      </w:r>
      <w:r w:rsidR="00941FE3" w:rsidRPr="00E52EA5">
        <w:rPr>
          <w:rFonts w:ascii="Calibri" w:hAnsi="Calibri"/>
          <w:vertAlign w:val="superscript"/>
        </w:rPr>
        <w:t>1</w:t>
      </w:r>
      <w:proofErr w:type="gramStart"/>
      <w:r w:rsidR="00941FE3" w:rsidRPr="00E52EA5">
        <w:rPr>
          <w:rFonts w:ascii="Calibri" w:hAnsi="Calibri"/>
          <w:vertAlign w:val="superscript"/>
        </w:rPr>
        <w:t>,2</w:t>
      </w:r>
      <w:proofErr w:type="gramEnd"/>
      <w:r w:rsidR="00941FE3">
        <w:rPr>
          <w:rFonts w:ascii="Calibri" w:hAnsi="Calibri"/>
        </w:rPr>
        <w:t xml:space="preserve"> </w:t>
      </w:r>
      <w:r w:rsidR="00A900ED" w:rsidRPr="009B4335">
        <w:rPr>
          <w:rFonts w:ascii="Calibri" w:hAnsi="Calibri"/>
        </w:rPr>
        <w:t>Furthermore, t</w:t>
      </w:r>
      <w:r w:rsidR="00C0726E" w:rsidRPr="009B4335">
        <w:rPr>
          <w:rFonts w:ascii="Calibri" w:hAnsi="Calibri"/>
        </w:rPr>
        <w:t>hey</w:t>
      </w:r>
      <w:r w:rsidR="003C60A8" w:rsidRPr="009B4335">
        <w:rPr>
          <w:rFonts w:ascii="Calibri" w:hAnsi="Calibri"/>
        </w:rPr>
        <w:t xml:space="preserve"> have</w:t>
      </w:r>
      <w:r w:rsidR="00C0726E" w:rsidRPr="009B4335">
        <w:rPr>
          <w:rFonts w:ascii="Calibri" w:hAnsi="Calibri"/>
        </w:rPr>
        <w:t xml:space="preserve"> </w:t>
      </w:r>
      <w:r w:rsidR="007B451B" w:rsidRPr="009B4335">
        <w:rPr>
          <w:rFonts w:ascii="Calibri" w:hAnsi="Calibri"/>
        </w:rPr>
        <w:t>been shown to prolong hospitalization f</w:t>
      </w:r>
      <w:r w:rsidR="00C0726E" w:rsidRPr="009B4335">
        <w:rPr>
          <w:rFonts w:ascii="Calibri" w:hAnsi="Calibri"/>
        </w:rPr>
        <w:t>rom 5 to 20 days per infection, which is associa</w:t>
      </w:r>
      <w:r w:rsidR="003C60A8" w:rsidRPr="009B4335">
        <w:rPr>
          <w:rFonts w:ascii="Calibri" w:hAnsi="Calibri"/>
        </w:rPr>
        <w:t>ted with a significant increase</w:t>
      </w:r>
      <w:r w:rsidR="00C0726E" w:rsidRPr="009B4335">
        <w:rPr>
          <w:rFonts w:ascii="Calibri" w:hAnsi="Calibri"/>
        </w:rPr>
        <w:t xml:space="preserve"> in the cost of hospital care</w:t>
      </w:r>
      <w:r w:rsidR="00941FE3">
        <w:t>.</w:t>
      </w:r>
      <w:r w:rsidR="00941FE3" w:rsidRPr="00E52EA5">
        <w:rPr>
          <w:vertAlign w:val="superscript"/>
        </w:rPr>
        <w:t>3,4</w:t>
      </w:r>
      <w:r w:rsidR="00EF1DED" w:rsidRPr="009B4335">
        <w:rPr>
          <w:rFonts w:ascii="Calibri" w:hAnsi="Calibri"/>
        </w:rPr>
        <w:t xml:space="preserve"> </w:t>
      </w:r>
      <w:r w:rsidR="007B451B" w:rsidRPr="009B4335">
        <w:rPr>
          <w:rFonts w:ascii="Calibri" w:hAnsi="Calibri"/>
        </w:rPr>
        <w:t xml:space="preserve">Studies have </w:t>
      </w:r>
      <w:r w:rsidR="003C60A8" w:rsidRPr="009B4335">
        <w:rPr>
          <w:rFonts w:ascii="Calibri" w:hAnsi="Calibri"/>
        </w:rPr>
        <w:t xml:space="preserve">even </w:t>
      </w:r>
      <w:r w:rsidR="007B451B" w:rsidRPr="009B4335">
        <w:rPr>
          <w:rFonts w:ascii="Calibri" w:hAnsi="Calibri"/>
        </w:rPr>
        <w:t xml:space="preserve">shown that </w:t>
      </w:r>
      <w:r w:rsidR="00F622FD" w:rsidRPr="009B4335">
        <w:rPr>
          <w:rFonts w:ascii="Calibri" w:hAnsi="Calibri"/>
        </w:rPr>
        <w:t xml:space="preserve">the </w:t>
      </w:r>
      <w:r w:rsidR="007B451B" w:rsidRPr="009B4335">
        <w:rPr>
          <w:rFonts w:ascii="Calibri" w:hAnsi="Calibri"/>
        </w:rPr>
        <w:t>lack of awareness of aseptic techniques am</w:t>
      </w:r>
      <w:r w:rsidR="003C60A8" w:rsidRPr="009B4335">
        <w:rPr>
          <w:rFonts w:ascii="Calibri" w:hAnsi="Calibri"/>
        </w:rPr>
        <w:t>ongst medical staff leads</w:t>
      </w:r>
      <w:r w:rsidR="007B451B" w:rsidRPr="009B4335">
        <w:rPr>
          <w:rFonts w:ascii="Calibri" w:hAnsi="Calibri"/>
        </w:rPr>
        <w:t xml:space="preserve"> to significant increases in post-operative wound infections</w:t>
      </w:r>
      <w:r w:rsidR="00941FE3">
        <w:rPr>
          <w:rFonts w:ascii="Calibri" w:hAnsi="Calibri"/>
        </w:rPr>
        <w:t>.</w:t>
      </w:r>
      <w:r w:rsidR="00941FE3" w:rsidRPr="00E52EA5">
        <w:rPr>
          <w:rFonts w:ascii="Calibri" w:hAnsi="Calibri"/>
          <w:vertAlign w:val="superscript"/>
        </w:rPr>
        <w:t>5</w:t>
      </w:r>
    </w:p>
    <w:p w14:paraId="025F03B9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5231EF9A" w14:textId="5FA64CCD" w:rsidR="0022625F" w:rsidRPr="009B4335" w:rsidRDefault="0022625F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Human hands h</w:t>
      </w:r>
      <w:r w:rsidR="003C60A8" w:rsidRPr="009B4335">
        <w:rPr>
          <w:rFonts w:ascii="Calibri" w:hAnsi="Calibri"/>
        </w:rPr>
        <w:t xml:space="preserve">ave been found to carry up to </w:t>
      </w:r>
      <w:r w:rsidR="00F622FD" w:rsidRPr="009B4335">
        <w:rPr>
          <w:rFonts w:ascii="Calibri" w:hAnsi="Calibri"/>
        </w:rPr>
        <w:t>10</w:t>
      </w:r>
      <w:r w:rsidRPr="009B4335">
        <w:rPr>
          <w:rFonts w:ascii="Calibri" w:hAnsi="Calibri"/>
        </w:rPr>
        <w:t xml:space="preserve"> million bacteria. </w:t>
      </w:r>
      <w:r w:rsidR="00F622FD" w:rsidRPr="009B4335">
        <w:rPr>
          <w:rFonts w:ascii="Calibri" w:hAnsi="Calibri"/>
        </w:rPr>
        <w:t>P</w:t>
      </w:r>
      <w:r w:rsidR="007B451B" w:rsidRPr="009B4335">
        <w:rPr>
          <w:rFonts w:ascii="Calibri" w:hAnsi="Calibri"/>
        </w:rPr>
        <w:t>re-opera</w:t>
      </w:r>
      <w:r w:rsidR="00A900ED" w:rsidRPr="009B4335">
        <w:rPr>
          <w:rFonts w:ascii="Calibri" w:hAnsi="Calibri"/>
        </w:rPr>
        <w:t>tive hand</w:t>
      </w:r>
      <w:r w:rsidR="00F622FD" w:rsidRPr="009B4335">
        <w:rPr>
          <w:rFonts w:ascii="Calibri" w:hAnsi="Calibri"/>
        </w:rPr>
        <w:t>-</w:t>
      </w:r>
      <w:r w:rsidR="00A900ED" w:rsidRPr="009B4335">
        <w:rPr>
          <w:rFonts w:ascii="Calibri" w:hAnsi="Calibri"/>
        </w:rPr>
        <w:t>washing, or “scrubbing</w:t>
      </w:r>
      <w:r w:rsidR="007B451B" w:rsidRPr="009B4335">
        <w:rPr>
          <w:rFonts w:ascii="Calibri" w:hAnsi="Calibri"/>
        </w:rPr>
        <w:t>”</w:t>
      </w:r>
      <w:r w:rsidR="00A900ED" w:rsidRPr="009B4335">
        <w:rPr>
          <w:rFonts w:ascii="Calibri" w:hAnsi="Calibri"/>
        </w:rPr>
        <w:t>,</w:t>
      </w:r>
      <w:r w:rsidR="007B451B" w:rsidRPr="009B4335">
        <w:rPr>
          <w:rFonts w:ascii="Calibri" w:hAnsi="Calibri"/>
        </w:rPr>
        <w:t xml:space="preserve"> can </w:t>
      </w:r>
      <w:r w:rsidR="007A0692" w:rsidRPr="009B4335">
        <w:rPr>
          <w:rFonts w:ascii="Calibri" w:hAnsi="Calibri"/>
        </w:rPr>
        <w:t xml:space="preserve">reduce </w:t>
      </w:r>
      <w:r w:rsidR="009A45C2" w:rsidRPr="009B4335">
        <w:rPr>
          <w:rFonts w:ascii="Calibri" w:hAnsi="Calibri"/>
        </w:rPr>
        <w:t>human</w:t>
      </w:r>
      <w:r w:rsidR="00F622FD" w:rsidRPr="009B4335">
        <w:rPr>
          <w:rFonts w:ascii="Calibri" w:hAnsi="Calibri"/>
        </w:rPr>
        <w:t xml:space="preserve"> </w:t>
      </w:r>
      <w:r w:rsidR="007A0692" w:rsidRPr="009B4335">
        <w:rPr>
          <w:rFonts w:ascii="Calibri" w:hAnsi="Calibri"/>
        </w:rPr>
        <w:t xml:space="preserve">resident </w:t>
      </w:r>
      <w:r w:rsidR="00557305" w:rsidRPr="009B4335">
        <w:rPr>
          <w:rFonts w:ascii="Calibri" w:hAnsi="Calibri"/>
        </w:rPr>
        <w:t>bacterial flora</w:t>
      </w:r>
      <w:r w:rsidR="007A0692" w:rsidRPr="009B4335">
        <w:rPr>
          <w:rFonts w:ascii="Calibri" w:hAnsi="Calibri"/>
        </w:rPr>
        <w:t xml:space="preserve"> to </w:t>
      </w:r>
      <w:r w:rsidR="00D911CA" w:rsidRPr="009B4335">
        <w:rPr>
          <w:rFonts w:ascii="Calibri" w:hAnsi="Calibri"/>
        </w:rPr>
        <w:t>a</w:t>
      </w:r>
      <w:r w:rsidR="007A0692" w:rsidRPr="009B4335">
        <w:rPr>
          <w:rFonts w:ascii="Calibri" w:hAnsi="Calibri"/>
        </w:rPr>
        <w:t xml:space="preserve"> minimum</w:t>
      </w:r>
      <w:r w:rsidR="00D911CA" w:rsidRPr="009B4335">
        <w:rPr>
          <w:rFonts w:ascii="Calibri" w:hAnsi="Calibri"/>
        </w:rPr>
        <w:t xml:space="preserve">, </w:t>
      </w:r>
      <w:r w:rsidR="00A900ED" w:rsidRPr="009B4335">
        <w:rPr>
          <w:rFonts w:ascii="Calibri" w:hAnsi="Calibri"/>
        </w:rPr>
        <w:t>inhibit</w:t>
      </w:r>
      <w:r w:rsidR="007A0692" w:rsidRPr="009B4335">
        <w:rPr>
          <w:rFonts w:ascii="Calibri" w:hAnsi="Calibri"/>
        </w:rPr>
        <w:t xml:space="preserve"> the rapid rebound growth</w:t>
      </w:r>
      <w:r w:rsidR="00D911CA" w:rsidRPr="009B4335">
        <w:rPr>
          <w:rFonts w:ascii="Calibri" w:hAnsi="Calibri"/>
        </w:rPr>
        <w:t xml:space="preserve"> of microorganisms, and remove </w:t>
      </w:r>
      <w:r w:rsidR="007A0692" w:rsidRPr="009B4335">
        <w:rPr>
          <w:rFonts w:ascii="Calibri" w:hAnsi="Calibri"/>
        </w:rPr>
        <w:t xml:space="preserve">debris and transient microorganisms from </w:t>
      </w:r>
      <w:r w:rsidR="00D911CA" w:rsidRPr="009B4335">
        <w:rPr>
          <w:rFonts w:ascii="Calibri" w:hAnsi="Calibri"/>
        </w:rPr>
        <w:t>t</w:t>
      </w:r>
      <w:r w:rsidR="00A900ED" w:rsidRPr="009B4335">
        <w:rPr>
          <w:rFonts w:ascii="Calibri" w:hAnsi="Calibri"/>
        </w:rPr>
        <w:t>he nails, hands, and forearms. The</w:t>
      </w:r>
      <w:r w:rsidR="00D911CA" w:rsidRPr="009B4335">
        <w:rPr>
          <w:rFonts w:ascii="Calibri" w:hAnsi="Calibri"/>
        </w:rPr>
        <w:t xml:space="preserve"> overall purpose </w:t>
      </w:r>
      <w:r w:rsidR="00A900ED" w:rsidRPr="009B4335">
        <w:rPr>
          <w:rFonts w:ascii="Calibri" w:hAnsi="Calibri"/>
        </w:rPr>
        <w:t xml:space="preserve">of scrubbing </w:t>
      </w:r>
      <w:r w:rsidR="00D911CA" w:rsidRPr="009B4335">
        <w:rPr>
          <w:rFonts w:ascii="Calibri" w:hAnsi="Calibri"/>
        </w:rPr>
        <w:t xml:space="preserve">is to decrease the risk of microbial contamination of the surgical wound. </w:t>
      </w:r>
    </w:p>
    <w:p w14:paraId="121E7F31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1C9D2C11" w14:textId="4AAEB4B3" w:rsidR="000768ED" w:rsidRPr="009B4335" w:rsidRDefault="007A0692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There are </w:t>
      </w:r>
      <w:commentRangeStart w:id="0"/>
      <w:r w:rsidRPr="009B4335">
        <w:rPr>
          <w:rFonts w:ascii="Calibri" w:hAnsi="Calibri"/>
        </w:rPr>
        <w:t>two bas</w:t>
      </w:r>
      <w:r w:rsidR="003C60A8" w:rsidRPr="009B4335">
        <w:rPr>
          <w:rFonts w:ascii="Calibri" w:hAnsi="Calibri"/>
        </w:rPr>
        <w:t>ic approaches to scrubbing</w:t>
      </w:r>
      <w:commentRangeEnd w:id="0"/>
      <w:r w:rsidR="003E2F75">
        <w:rPr>
          <w:rStyle w:val="CommentReference"/>
        </w:rPr>
        <w:commentReference w:id="0"/>
      </w:r>
      <w:r w:rsidR="003C60A8" w:rsidRPr="009B4335">
        <w:rPr>
          <w:rFonts w:ascii="Calibri" w:hAnsi="Calibri"/>
        </w:rPr>
        <w:t xml:space="preserve">. In the first, there is a </w:t>
      </w:r>
      <w:r w:rsidRPr="009B4335">
        <w:rPr>
          <w:rFonts w:ascii="Calibri" w:hAnsi="Calibri"/>
        </w:rPr>
        <w:t>designate</w:t>
      </w:r>
      <w:r w:rsidR="003C60A8" w:rsidRPr="009B4335">
        <w:rPr>
          <w:rFonts w:ascii="Calibri" w:hAnsi="Calibri"/>
        </w:rPr>
        <w:t>d</w:t>
      </w:r>
      <w:r w:rsidRPr="009B4335">
        <w:rPr>
          <w:rFonts w:ascii="Calibri" w:hAnsi="Calibri"/>
        </w:rPr>
        <w:t xml:space="preserve"> </w:t>
      </w:r>
      <w:r w:rsidR="003C60A8" w:rsidRPr="009B4335">
        <w:rPr>
          <w:rFonts w:ascii="Calibri" w:hAnsi="Calibri"/>
        </w:rPr>
        <w:t xml:space="preserve">amount of time that </w:t>
      </w:r>
      <w:r w:rsidR="00A900ED" w:rsidRPr="009B4335">
        <w:rPr>
          <w:rFonts w:ascii="Calibri" w:hAnsi="Calibri"/>
        </w:rPr>
        <w:t>should</w:t>
      </w:r>
      <w:r w:rsidR="003C60A8" w:rsidRPr="009B4335">
        <w:rPr>
          <w:rFonts w:ascii="Calibri" w:hAnsi="Calibri"/>
        </w:rPr>
        <w:t xml:space="preserve"> be spent cleaning each area. </w:t>
      </w:r>
      <w:r w:rsidR="00A900ED" w:rsidRPr="009B4335">
        <w:rPr>
          <w:rFonts w:ascii="Calibri" w:hAnsi="Calibri"/>
        </w:rPr>
        <w:t>For this,</w:t>
      </w:r>
      <w:r w:rsidR="003C60A8" w:rsidRPr="009B4335">
        <w:rPr>
          <w:rFonts w:ascii="Calibri" w:hAnsi="Calibri"/>
        </w:rPr>
        <w:t xml:space="preserve"> the total scrub time should be between </w:t>
      </w:r>
      <w:r w:rsidR="00F622FD" w:rsidRPr="009B4335">
        <w:rPr>
          <w:rFonts w:ascii="Calibri" w:hAnsi="Calibri"/>
        </w:rPr>
        <w:t>3</w:t>
      </w:r>
      <w:r w:rsidR="003C60A8" w:rsidRPr="009B4335">
        <w:rPr>
          <w:rFonts w:ascii="Calibri" w:hAnsi="Calibri"/>
        </w:rPr>
        <w:t xml:space="preserve"> to </w:t>
      </w:r>
      <w:r w:rsidR="00F622FD" w:rsidRPr="009B4335">
        <w:rPr>
          <w:rFonts w:ascii="Calibri" w:hAnsi="Calibri"/>
        </w:rPr>
        <w:t>5</w:t>
      </w:r>
      <w:r w:rsidR="003C60A8" w:rsidRPr="009B4335">
        <w:rPr>
          <w:rFonts w:ascii="Calibri" w:hAnsi="Calibri"/>
        </w:rPr>
        <w:t xml:space="preserve"> min</w:t>
      </w:r>
      <w:r w:rsidR="000768ED" w:rsidRPr="009B4335">
        <w:rPr>
          <w:rFonts w:ascii="Calibri" w:hAnsi="Calibri"/>
        </w:rPr>
        <w:t xml:space="preserve">. </w:t>
      </w:r>
      <w:r w:rsidR="003C60A8" w:rsidRPr="009B4335">
        <w:rPr>
          <w:rFonts w:ascii="Calibri" w:hAnsi="Calibri"/>
        </w:rPr>
        <w:t>The second approach is the numbered stroke method. In this,</w:t>
      </w:r>
      <w:r w:rsidR="000768ED" w:rsidRPr="009B4335">
        <w:rPr>
          <w:rFonts w:ascii="Calibri" w:hAnsi="Calibri"/>
        </w:rPr>
        <w:t xml:space="preserve"> a certain number of brush strokes are designated for each</w:t>
      </w:r>
      <w:r w:rsidR="003C60A8" w:rsidRPr="009B4335">
        <w:rPr>
          <w:rFonts w:ascii="Calibri" w:hAnsi="Calibri"/>
        </w:rPr>
        <w:t xml:space="preserve"> distinct area</w:t>
      </w:r>
      <w:r w:rsidR="000768ED" w:rsidRPr="009B4335">
        <w:rPr>
          <w:rFonts w:ascii="Calibri" w:hAnsi="Calibri"/>
        </w:rPr>
        <w:t>.</w:t>
      </w:r>
      <w:r w:rsidRPr="009B4335">
        <w:rPr>
          <w:rFonts w:ascii="Calibri" w:hAnsi="Calibri"/>
        </w:rPr>
        <w:t xml:space="preserve"> </w:t>
      </w:r>
      <w:r w:rsidR="00A900ED" w:rsidRPr="009B4335">
        <w:rPr>
          <w:rFonts w:ascii="Calibri" w:hAnsi="Calibri"/>
        </w:rPr>
        <w:t>While both methods are effective, the fact remains that</w:t>
      </w:r>
      <w:r w:rsidR="000768ED" w:rsidRPr="009B4335">
        <w:rPr>
          <w:rFonts w:ascii="Calibri" w:hAnsi="Calibri"/>
        </w:rPr>
        <w:t xml:space="preserve"> a systematic approach</w:t>
      </w:r>
      <w:r w:rsidR="003C60A8" w:rsidRPr="009B4335">
        <w:rPr>
          <w:rFonts w:ascii="Calibri" w:hAnsi="Calibri"/>
        </w:rPr>
        <w:t xml:space="preserve"> should be </w:t>
      </w:r>
      <w:r w:rsidR="00A900ED" w:rsidRPr="009B4335">
        <w:rPr>
          <w:rFonts w:ascii="Calibri" w:hAnsi="Calibri"/>
        </w:rPr>
        <w:t xml:space="preserve">learned </w:t>
      </w:r>
      <w:r w:rsidR="000768ED" w:rsidRPr="009B4335">
        <w:rPr>
          <w:rFonts w:ascii="Calibri" w:hAnsi="Calibri"/>
        </w:rPr>
        <w:t xml:space="preserve">to ensure </w:t>
      </w:r>
      <w:r w:rsidR="00A900ED" w:rsidRPr="009B4335">
        <w:rPr>
          <w:rFonts w:ascii="Calibri" w:hAnsi="Calibri"/>
        </w:rPr>
        <w:t>the optimal results</w:t>
      </w:r>
      <w:r w:rsidR="00D911CA" w:rsidRPr="009B4335">
        <w:rPr>
          <w:rFonts w:ascii="Calibri" w:hAnsi="Calibri"/>
        </w:rPr>
        <w:t xml:space="preserve">. </w:t>
      </w:r>
    </w:p>
    <w:p w14:paraId="37022A02" w14:textId="77777777" w:rsidR="00614620" w:rsidRPr="009B4335" w:rsidRDefault="00614620" w:rsidP="00614620">
      <w:pPr>
        <w:spacing w:after="0"/>
        <w:rPr>
          <w:rFonts w:ascii="Calibri" w:hAnsi="Calibri"/>
          <w:b/>
          <w:sz w:val="28"/>
        </w:rPr>
      </w:pPr>
    </w:p>
    <w:p w14:paraId="04C2C88C" w14:textId="393A5804" w:rsidR="00AC2CA0" w:rsidRPr="009B4335" w:rsidRDefault="00AC2CA0" w:rsidP="00614620">
      <w:pPr>
        <w:spacing w:after="0"/>
        <w:rPr>
          <w:rFonts w:ascii="Calibri" w:hAnsi="Calibri"/>
          <w:sz w:val="28"/>
        </w:rPr>
      </w:pPr>
      <w:r w:rsidRPr="009B4335">
        <w:rPr>
          <w:rFonts w:ascii="Calibri" w:hAnsi="Calibri"/>
          <w:b/>
          <w:sz w:val="28"/>
        </w:rPr>
        <w:t>Procedure</w:t>
      </w:r>
      <w:r w:rsidRPr="009B4335">
        <w:rPr>
          <w:rFonts w:ascii="Calibri" w:hAnsi="Calibri"/>
          <w:sz w:val="28"/>
        </w:rPr>
        <w:t xml:space="preserve"> </w:t>
      </w:r>
    </w:p>
    <w:p w14:paraId="3F945ECD" w14:textId="13F15AAB" w:rsidR="00AC2CA0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 </w:t>
      </w:r>
      <w:r w:rsidR="0022625F" w:rsidRPr="009B4335">
        <w:rPr>
          <w:rFonts w:ascii="Calibri" w:hAnsi="Calibri"/>
        </w:rPr>
        <w:t>Preparation</w:t>
      </w:r>
    </w:p>
    <w:p w14:paraId="273985E9" w14:textId="77777777" w:rsidR="00614620" w:rsidRPr="009B4335" w:rsidRDefault="00614620" w:rsidP="00614620">
      <w:pPr>
        <w:spacing w:after="0"/>
        <w:rPr>
          <w:rFonts w:ascii="Calibri" w:hAnsi="Calibri"/>
        </w:rPr>
      </w:pPr>
      <w:bookmarkStart w:id="1" w:name="_GoBack"/>
      <w:bookmarkEnd w:id="1"/>
    </w:p>
    <w:p w14:paraId="5257068C" w14:textId="7F66D7E6" w:rsidR="002959FE" w:rsidRPr="009B4335" w:rsidRDefault="002959FE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1.1 </w:t>
      </w:r>
      <w:r w:rsidR="00C0726E" w:rsidRPr="009B4335">
        <w:rPr>
          <w:rFonts w:ascii="Calibri" w:hAnsi="Calibri"/>
        </w:rPr>
        <w:t>Arrive d</w:t>
      </w:r>
      <w:r w:rsidRPr="009B4335">
        <w:rPr>
          <w:rFonts w:ascii="Calibri" w:hAnsi="Calibri"/>
        </w:rPr>
        <w:t xml:space="preserve">ressed in appropriate surgical attire to enter the operating room. This </w:t>
      </w:r>
      <w:r w:rsidR="009A45C2" w:rsidRPr="009B4335">
        <w:rPr>
          <w:rFonts w:ascii="Calibri" w:hAnsi="Calibri"/>
        </w:rPr>
        <w:t xml:space="preserve">attire </w:t>
      </w:r>
      <w:r w:rsidRPr="009B4335">
        <w:rPr>
          <w:rFonts w:ascii="Calibri" w:hAnsi="Calibri"/>
        </w:rPr>
        <w:t>includes</w:t>
      </w:r>
      <w:r w:rsidR="007B451B" w:rsidRPr="009B4335">
        <w:rPr>
          <w:rFonts w:ascii="Calibri" w:hAnsi="Calibri"/>
        </w:rPr>
        <w:t xml:space="preserve"> </w:t>
      </w:r>
      <w:r w:rsidRPr="009B4335">
        <w:rPr>
          <w:rFonts w:ascii="Calibri" w:hAnsi="Calibri"/>
        </w:rPr>
        <w:t>scrubs</w:t>
      </w:r>
      <w:r w:rsidR="001562A0" w:rsidRPr="009B4335">
        <w:rPr>
          <w:rFonts w:ascii="Calibri" w:hAnsi="Calibri"/>
        </w:rPr>
        <w:t>;</w:t>
      </w:r>
      <w:r w:rsidR="007B451B" w:rsidRPr="009B4335">
        <w:rPr>
          <w:rFonts w:ascii="Calibri" w:hAnsi="Calibri"/>
        </w:rPr>
        <w:t xml:space="preserve"> </w:t>
      </w:r>
      <w:r w:rsidRPr="009B4335">
        <w:rPr>
          <w:rFonts w:ascii="Calibri" w:hAnsi="Calibri"/>
        </w:rPr>
        <w:t>protective shoe coverings</w:t>
      </w:r>
      <w:r w:rsidR="001562A0" w:rsidRPr="009B4335">
        <w:rPr>
          <w:rFonts w:ascii="Calibri" w:hAnsi="Calibri"/>
        </w:rPr>
        <w:t>;</w:t>
      </w:r>
      <w:r w:rsidR="009C6A67" w:rsidRPr="009B4335">
        <w:rPr>
          <w:rFonts w:ascii="Calibri" w:hAnsi="Calibri"/>
        </w:rPr>
        <w:t xml:space="preserve"> a cap, bouffant</w:t>
      </w:r>
      <w:r w:rsidR="001562A0" w:rsidRPr="009B4335">
        <w:rPr>
          <w:rFonts w:ascii="Calibri" w:hAnsi="Calibri"/>
        </w:rPr>
        <w:t>,</w:t>
      </w:r>
      <w:r w:rsidR="009C6A67" w:rsidRPr="009B4335">
        <w:rPr>
          <w:rFonts w:ascii="Calibri" w:hAnsi="Calibri"/>
        </w:rPr>
        <w:t xml:space="preserve"> or hood to cover</w:t>
      </w:r>
      <w:r w:rsidR="00C0726E" w:rsidRPr="009B4335">
        <w:rPr>
          <w:rFonts w:ascii="Calibri" w:hAnsi="Calibri"/>
        </w:rPr>
        <w:t xml:space="preserve"> hair</w:t>
      </w:r>
      <w:r w:rsidR="001562A0" w:rsidRPr="009B4335">
        <w:rPr>
          <w:rFonts w:ascii="Calibri" w:hAnsi="Calibri"/>
        </w:rPr>
        <w:t>;</w:t>
      </w:r>
      <w:r w:rsidR="00C0726E" w:rsidRPr="009B4335">
        <w:rPr>
          <w:rFonts w:ascii="Calibri" w:hAnsi="Calibri"/>
        </w:rPr>
        <w:t xml:space="preserve"> a </w:t>
      </w:r>
      <w:r w:rsidR="007B451B" w:rsidRPr="009B4335">
        <w:rPr>
          <w:rFonts w:ascii="Calibri" w:hAnsi="Calibri"/>
        </w:rPr>
        <w:t>mask</w:t>
      </w:r>
      <w:r w:rsidR="00C0726E" w:rsidRPr="009B4335">
        <w:rPr>
          <w:rFonts w:ascii="Calibri" w:hAnsi="Calibri"/>
        </w:rPr>
        <w:t xml:space="preserve"> that covers the mouth and nose</w:t>
      </w:r>
      <w:r w:rsidR="001562A0" w:rsidRPr="009B4335">
        <w:rPr>
          <w:rFonts w:ascii="Calibri" w:hAnsi="Calibri"/>
        </w:rPr>
        <w:t>;</w:t>
      </w:r>
      <w:r w:rsidR="004B5695" w:rsidRPr="009B4335">
        <w:rPr>
          <w:rFonts w:ascii="Calibri" w:hAnsi="Calibri"/>
        </w:rPr>
        <w:t xml:space="preserve"> and protective glasses</w:t>
      </w:r>
      <w:r w:rsidR="007B451B" w:rsidRPr="009B4335">
        <w:rPr>
          <w:rFonts w:ascii="Calibri" w:hAnsi="Calibri"/>
        </w:rPr>
        <w:t xml:space="preserve">. </w:t>
      </w:r>
      <w:r w:rsidR="00C0726E" w:rsidRPr="009B4335">
        <w:rPr>
          <w:rFonts w:ascii="Calibri" w:hAnsi="Calibri"/>
        </w:rPr>
        <w:t>A beard should be fully covered by the mask and hood.</w:t>
      </w:r>
      <w:r w:rsidR="00D911CA" w:rsidRPr="009B4335">
        <w:rPr>
          <w:rFonts w:ascii="Calibri" w:hAnsi="Calibri"/>
        </w:rPr>
        <w:t xml:space="preserve"> </w:t>
      </w:r>
    </w:p>
    <w:p w14:paraId="64D2FE41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6E72E2E9" w14:textId="614493FC" w:rsidR="002959FE" w:rsidRPr="009B4335" w:rsidRDefault="002959FE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1.2 </w:t>
      </w:r>
      <w:r w:rsidR="00C0726E" w:rsidRPr="009B4335">
        <w:rPr>
          <w:rFonts w:ascii="Calibri" w:hAnsi="Calibri"/>
        </w:rPr>
        <w:t>R</w:t>
      </w:r>
      <w:r w:rsidRPr="009B4335">
        <w:rPr>
          <w:rFonts w:ascii="Calibri" w:hAnsi="Calibri"/>
        </w:rPr>
        <w:t xml:space="preserve">emove </w:t>
      </w:r>
      <w:r w:rsidR="00C0726E" w:rsidRPr="009B4335">
        <w:rPr>
          <w:rFonts w:ascii="Calibri" w:hAnsi="Calibri"/>
        </w:rPr>
        <w:t xml:space="preserve">any </w:t>
      </w:r>
      <w:r w:rsidRPr="009B4335">
        <w:rPr>
          <w:rFonts w:ascii="Calibri" w:hAnsi="Calibri"/>
        </w:rPr>
        <w:t xml:space="preserve">artificial nails and nail polish prior to scrubbing. </w:t>
      </w:r>
      <w:r w:rsidR="004B5695" w:rsidRPr="009B4335">
        <w:rPr>
          <w:rFonts w:ascii="Calibri" w:hAnsi="Calibri"/>
        </w:rPr>
        <w:t>Some facilities suggest that nail polish is allowable</w:t>
      </w:r>
      <w:r w:rsidR="001562A0" w:rsidRPr="009B4335">
        <w:rPr>
          <w:rFonts w:ascii="Calibri" w:hAnsi="Calibri"/>
        </w:rPr>
        <w:t>,</w:t>
      </w:r>
      <w:r w:rsidR="004B5695" w:rsidRPr="009B4335">
        <w:rPr>
          <w:rFonts w:ascii="Calibri" w:hAnsi="Calibri"/>
        </w:rPr>
        <w:t xml:space="preserve"> as long as it is free of cracks and chips.</w:t>
      </w:r>
      <w:r w:rsidR="00A94E73" w:rsidRPr="009B4335">
        <w:rPr>
          <w:rFonts w:ascii="Calibri" w:hAnsi="Calibri"/>
        </w:rPr>
        <w:t xml:space="preserve"> Fingernails should be smooth and not visible over the fingertips. </w:t>
      </w:r>
    </w:p>
    <w:p w14:paraId="40ACBD21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2E8E0EA7" w14:textId="70B5DD13" w:rsidR="002959FE" w:rsidRPr="009B4335" w:rsidRDefault="002959FE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1.3 </w:t>
      </w:r>
      <w:r w:rsidR="00C0726E" w:rsidRPr="009B4335">
        <w:rPr>
          <w:rFonts w:ascii="Calibri" w:hAnsi="Calibri"/>
        </w:rPr>
        <w:t>R</w:t>
      </w:r>
      <w:r w:rsidRPr="009B4335">
        <w:rPr>
          <w:rFonts w:ascii="Calibri" w:hAnsi="Calibri"/>
        </w:rPr>
        <w:t xml:space="preserve">emove all jewelry </w:t>
      </w:r>
      <w:r w:rsidR="007A0692" w:rsidRPr="009B4335">
        <w:rPr>
          <w:rFonts w:ascii="Calibri" w:hAnsi="Calibri"/>
        </w:rPr>
        <w:t>from your fingers, hands</w:t>
      </w:r>
      <w:r w:rsidR="001562A0" w:rsidRPr="009B4335">
        <w:rPr>
          <w:rFonts w:ascii="Calibri" w:hAnsi="Calibri"/>
        </w:rPr>
        <w:t>,</w:t>
      </w:r>
      <w:r w:rsidR="007A0692" w:rsidRPr="009B4335">
        <w:rPr>
          <w:rFonts w:ascii="Calibri" w:hAnsi="Calibri"/>
        </w:rPr>
        <w:t xml:space="preserve"> and forearms (rings, watches, bracelets</w:t>
      </w:r>
      <w:r w:rsidR="001562A0" w:rsidRPr="009B4335">
        <w:rPr>
          <w:rFonts w:ascii="Calibri" w:hAnsi="Calibri"/>
        </w:rPr>
        <w:t xml:space="preserve">, </w:t>
      </w:r>
      <w:r w:rsidR="001562A0" w:rsidRPr="00A223A9">
        <w:rPr>
          <w:rFonts w:ascii="Calibri" w:hAnsi="Calibri"/>
          <w:i/>
        </w:rPr>
        <w:t>etc.</w:t>
      </w:r>
      <w:r w:rsidR="007A0692" w:rsidRPr="009B4335">
        <w:rPr>
          <w:rFonts w:ascii="Calibri" w:hAnsi="Calibri"/>
        </w:rPr>
        <w:t>).</w:t>
      </w:r>
    </w:p>
    <w:p w14:paraId="2300E3CF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3D2AE1AB" w14:textId="2B5714EA" w:rsidR="005D2553" w:rsidRPr="009B4335" w:rsidRDefault="004B5695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1.4 </w:t>
      </w:r>
      <w:r w:rsidR="005D2553" w:rsidRPr="009B4335">
        <w:rPr>
          <w:rFonts w:ascii="Calibri" w:hAnsi="Calibri"/>
        </w:rPr>
        <w:t>Rol</w:t>
      </w:r>
      <w:r w:rsidR="001562A0" w:rsidRPr="009B4335">
        <w:rPr>
          <w:rFonts w:ascii="Calibri" w:hAnsi="Calibri"/>
        </w:rPr>
        <w:t>l</w:t>
      </w:r>
      <w:r w:rsidR="005D2553" w:rsidRPr="009B4335">
        <w:rPr>
          <w:rFonts w:ascii="Calibri" w:hAnsi="Calibri"/>
        </w:rPr>
        <w:t xml:space="preserve"> up the arms of your scrub top </w:t>
      </w:r>
      <w:r w:rsidR="001562A0" w:rsidRPr="009B4335">
        <w:rPr>
          <w:rFonts w:ascii="Calibri" w:hAnsi="Calibri"/>
        </w:rPr>
        <w:t>until</w:t>
      </w:r>
      <w:r w:rsidR="005D2553" w:rsidRPr="009B4335">
        <w:rPr>
          <w:rFonts w:ascii="Calibri" w:hAnsi="Calibri"/>
        </w:rPr>
        <w:t xml:space="preserve"> </w:t>
      </w:r>
      <w:r w:rsidR="001562A0" w:rsidRPr="009B4335">
        <w:rPr>
          <w:rFonts w:ascii="Calibri" w:hAnsi="Calibri"/>
        </w:rPr>
        <w:t>it is</w:t>
      </w:r>
      <w:r w:rsidR="00557305" w:rsidRPr="009B4335">
        <w:rPr>
          <w:rFonts w:ascii="Calibri" w:hAnsi="Calibri"/>
        </w:rPr>
        <w:t xml:space="preserve"> at least </w:t>
      </w:r>
      <w:r w:rsidR="001562A0" w:rsidRPr="009B4335">
        <w:rPr>
          <w:rFonts w:ascii="Calibri" w:hAnsi="Calibri"/>
        </w:rPr>
        <w:t>3</w:t>
      </w:r>
      <w:r w:rsidR="00D315F5">
        <w:rPr>
          <w:rFonts w:ascii="Calibri" w:hAnsi="Calibri"/>
        </w:rPr>
        <w:t xml:space="preserve"> in</w:t>
      </w:r>
      <w:r w:rsidR="00557305" w:rsidRPr="009B4335">
        <w:rPr>
          <w:rFonts w:ascii="Calibri" w:hAnsi="Calibri"/>
        </w:rPr>
        <w:t xml:space="preserve"> above </w:t>
      </w:r>
      <w:r w:rsidR="001562A0" w:rsidRPr="009B4335">
        <w:rPr>
          <w:rFonts w:ascii="Calibri" w:hAnsi="Calibri"/>
        </w:rPr>
        <w:t>the</w:t>
      </w:r>
      <w:r w:rsidR="00557305" w:rsidRPr="009B4335">
        <w:rPr>
          <w:rFonts w:ascii="Calibri" w:hAnsi="Calibri"/>
        </w:rPr>
        <w:t xml:space="preserve"> elbow</w:t>
      </w:r>
      <w:r w:rsidR="005D2553" w:rsidRPr="009B4335">
        <w:rPr>
          <w:rFonts w:ascii="Calibri" w:hAnsi="Calibri"/>
        </w:rPr>
        <w:t xml:space="preserve">. </w:t>
      </w:r>
    </w:p>
    <w:p w14:paraId="74303178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6F13AB7B" w14:textId="60F3BFB8" w:rsidR="004B5695" w:rsidRPr="009B4335" w:rsidRDefault="005D2553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1.5 </w:t>
      </w:r>
      <w:r w:rsidR="004B5695" w:rsidRPr="009B4335">
        <w:rPr>
          <w:rFonts w:ascii="Calibri" w:hAnsi="Calibri"/>
        </w:rPr>
        <w:t>Check your fingernails, hands</w:t>
      </w:r>
      <w:r w:rsidR="001562A0" w:rsidRPr="009B4335">
        <w:rPr>
          <w:rFonts w:ascii="Calibri" w:hAnsi="Calibri"/>
        </w:rPr>
        <w:t>,</w:t>
      </w:r>
      <w:r w:rsidR="004B5695" w:rsidRPr="009B4335">
        <w:rPr>
          <w:rFonts w:ascii="Calibri" w:hAnsi="Calibri"/>
        </w:rPr>
        <w:t xml:space="preserve"> and forearms for any open lesions or breaks in skin integrity. </w:t>
      </w:r>
    </w:p>
    <w:p w14:paraId="6C89A23B" w14:textId="77777777" w:rsidR="00614620" w:rsidRPr="009B4335" w:rsidRDefault="00614620" w:rsidP="00614620">
      <w:pPr>
        <w:spacing w:after="0"/>
        <w:rPr>
          <w:rFonts w:ascii="Calibri" w:hAnsi="Calibri"/>
          <w:b/>
        </w:rPr>
      </w:pPr>
    </w:p>
    <w:p w14:paraId="29EA759B" w14:textId="754481BB" w:rsidR="0022625F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 </w:t>
      </w:r>
      <w:r w:rsidR="007B451B" w:rsidRPr="009B4335">
        <w:rPr>
          <w:rFonts w:ascii="Calibri" w:hAnsi="Calibri"/>
        </w:rPr>
        <w:t>Scrubbing</w:t>
      </w:r>
    </w:p>
    <w:p w14:paraId="5E92C707" w14:textId="6031D1E7" w:rsidR="00614620" w:rsidRPr="009B4335" w:rsidRDefault="00614620" w:rsidP="00614620">
      <w:pPr>
        <w:spacing w:after="0"/>
        <w:rPr>
          <w:rFonts w:ascii="Calibri" w:hAnsi="Calibri"/>
        </w:rPr>
      </w:pPr>
    </w:p>
    <w:p w14:paraId="6E118C7E" w14:textId="724E6534" w:rsidR="004B5695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</w:t>
      </w:r>
      <w:r w:rsidR="007A0692" w:rsidRPr="009B4335">
        <w:rPr>
          <w:rFonts w:ascii="Calibri" w:hAnsi="Calibri"/>
        </w:rPr>
        <w:t xml:space="preserve">.1 </w:t>
      </w:r>
      <w:r w:rsidR="00ED54DC" w:rsidRPr="009B4335">
        <w:rPr>
          <w:rFonts w:ascii="Calibri" w:hAnsi="Calibri"/>
        </w:rPr>
        <w:t xml:space="preserve">Select and open an impregnated scrub brush/sponge containing </w:t>
      </w:r>
      <w:r w:rsidR="00ED54DC">
        <w:rPr>
          <w:rFonts w:ascii="Calibri" w:hAnsi="Calibri"/>
        </w:rPr>
        <w:t>an</w:t>
      </w:r>
      <w:r w:rsidR="00ED54DC" w:rsidRPr="009B4335">
        <w:rPr>
          <w:rFonts w:ascii="Calibri" w:hAnsi="Calibri"/>
        </w:rPr>
        <w:t xml:space="preserve"> antimicrobial agent</w:t>
      </w:r>
      <w:r w:rsidR="00ED54DC">
        <w:rPr>
          <w:rFonts w:ascii="Calibri" w:hAnsi="Calibri"/>
        </w:rPr>
        <w:t xml:space="preserve">. </w:t>
      </w:r>
      <w:r w:rsidR="00ED54DC" w:rsidRPr="009B4335">
        <w:rPr>
          <w:rFonts w:ascii="Calibri" w:hAnsi="Calibri"/>
        </w:rPr>
        <w:t>This should be done prior to wetting your hands</w:t>
      </w:r>
      <w:r w:rsidR="00ED54DC">
        <w:rPr>
          <w:rFonts w:ascii="Calibri" w:hAnsi="Calibri"/>
        </w:rPr>
        <w:t>,</w:t>
      </w:r>
      <w:r w:rsidR="00ED54DC" w:rsidRPr="009B4335">
        <w:rPr>
          <w:rFonts w:ascii="Calibri" w:hAnsi="Calibri"/>
        </w:rPr>
        <w:t xml:space="preserve"> since these containers can be difficult to open. Different antimicrobial agents include hexachlorophene, </w:t>
      </w:r>
      <w:proofErr w:type="spellStart"/>
      <w:r w:rsidR="00ED54DC" w:rsidRPr="009B4335">
        <w:rPr>
          <w:rFonts w:ascii="Calibri" w:hAnsi="Calibri"/>
        </w:rPr>
        <w:t>povidone</w:t>
      </w:r>
      <w:proofErr w:type="spellEnd"/>
      <w:r w:rsidR="00ED54DC" w:rsidRPr="009B4335">
        <w:rPr>
          <w:rFonts w:ascii="Calibri" w:hAnsi="Calibri"/>
        </w:rPr>
        <w:t>-iodine</w:t>
      </w:r>
      <w:r w:rsidR="00ED54DC">
        <w:rPr>
          <w:rFonts w:ascii="Calibri" w:hAnsi="Calibri"/>
        </w:rPr>
        <w:t>,</w:t>
      </w:r>
      <w:r w:rsidR="00ED54DC" w:rsidRPr="009B4335">
        <w:rPr>
          <w:rFonts w:ascii="Calibri" w:hAnsi="Calibri"/>
        </w:rPr>
        <w:t xml:space="preserve"> and chlorhexidine gluconate. </w:t>
      </w:r>
    </w:p>
    <w:p w14:paraId="2774E386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5341A716" w14:textId="77777777" w:rsidR="00ED54DC" w:rsidRPr="009B4335" w:rsidRDefault="005D2553" w:rsidP="00ED54DC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2.2 </w:t>
      </w:r>
      <w:r w:rsidR="00ED54DC" w:rsidRPr="009B4335">
        <w:rPr>
          <w:rFonts w:ascii="Calibri" w:hAnsi="Calibri"/>
        </w:rPr>
        <w:t xml:space="preserve">Turn on a water tap and adjust the setting to a comfortable temperature and pressure. Excessively hot or cold water is harder on the skin and is too uncomfortable to wash with for the recommended amount of time. </w:t>
      </w:r>
    </w:p>
    <w:p w14:paraId="453F3440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CAD5462" w14:textId="7201892F" w:rsidR="002A3400" w:rsidRPr="009B4335" w:rsidRDefault="004B5695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2.3 </w:t>
      </w:r>
      <w:r w:rsidR="002A3400" w:rsidRPr="009B4335">
        <w:rPr>
          <w:rFonts w:ascii="Calibri" w:hAnsi="Calibri"/>
        </w:rPr>
        <w:t xml:space="preserve">Throughout the scrubbing procedure, maintain </w:t>
      </w:r>
      <w:r w:rsidR="00E842A0">
        <w:rPr>
          <w:rFonts w:ascii="Calibri" w:hAnsi="Calibri"/>
        </w:rPr>
        <w:t xml:space="preserve">the </w:t>
      </w:r>
      <w:r w:rsidR="002A3400" w:rsidRPr="009B4335">
        <w:rPr>
          <w:rFonts w:ascii="Calibri" w:hAnsi="Calibri"/>
        </w:rPr>
        <w:t>hands above the level of your elbow</w:t>
      </w:r>
      <w:r w:rsidR="00E842A0">
        <w:rPr>
          <w:rFonts w:ascii="Calibri" w:hAnsi="Calibri"/>
        </w:rPr>
        <w:t>s</w:t>
      </w:r>
      <w:r w:rsidR="002A3400" w:rsidRPr="009B4335">
        <w:rPr>
          <w:rFonts w:ascii="Calibri" w:hAnsi="Calibri"/>
        </w:rPr>
        <w:t xml:space="preserve"> to allow the scrub water with bacteria and contaminants to drip off your elbows. Bend slightly forward to keep </w:t>
      </w:r>
      <w:r w:rsidR="00E842A0">
        <w:rPr>
          <w:rFonts w:ascii="Calibri" w:hAnsi="Calibri"/>
        </w:rPr>
        <w:t xml:space="preserve">your </w:t>
      </w:r>
      <w:r w:rsidR="002A3400" w:rsidRPr="009B4335">
        <w:rPr>
          <w:rFonts w:ascii="Calibri" w:hAnsi="Calibri"/>
        </w:rPr>
        <w:t>hands and arms away from your person, while also keeping your distance from unsterile surfaces, such as faucets and sinks.</w:t>
      </w:r>
    </w:p>
    <w:p w14:paraId="68E19949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22D9C891" w14:textId="6EB17530" w:rsidR="007A0692" w:rsidRPr="009B4335" w:rsidRDefault="004B5695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2.4</w:t>
      </w:r>
      <w:r w:rsidR="007A0692" w:rsidRPr="009B4335">
        <w:rPr>
          <w:rFonts w:ascii="Calibri" w:hAnsi="Calibri"/>
        </w:rPr>
        <w:t xml:space="preserve"> </w:t>
      </w:r>
      <w:r w:rsidR="002A3400" w:rsidRPr="009B4335">
        <w:rPr>
          <w:rFonts w:ascii="Calibri" w:hAnsi="Calibri"/>
        </w:rPr>
        <w:t>Moisten hands, arms</w:t>
      </w:r>
      <w:r w:rsidR="00E842A0">
        <w:rPr>
          <w:rFonts w:ascii="Calibri" w:hAnsi="Calibri"/>
        </w:rPr>
        <w:t>,</w:t>
      </w:r>
      <w:r w:rsidR="002A3400" w:rsidRPr="009B4335">
        <w:rPr>
          <w:rFonts w:ascii="Calibri" w:hAnsi="Calibri"/>
        </w:rPr>
        <w:t xml:space="preserve"> and brush under </w:t>
      </w:r>
      <w:r w:rsidR="00E842A0">
        <w:rPr>
          <w:rFonts w:ascii="Calibri" w:hAnsi="Calibri"/>
        </w:rPr>
        <w:t xml:space="preserve">the </w:t>
      </w:r>
      <w:r w:rsidR="002A3400" w:rsidRPr="009B4335">
        <w:rPr>
          <w:rFonts w:ascii="Calibri" w:hAnsi="Calibri"/>
        </w:rPr>
        <w:t>running water</w:t>
      </w:r>
      <w:r w:rsidR="00E842A0">
        <w:rPr>
          <w:rFonts w:ascii="Calibri" w:hAnsi="Calibri"/>
        </w:rPr>
        <w:t>,</w:t>
      </w:r>
      <w:r w:rsidR="002A3400" w:rsidRPr="009B4335">
        <w:rPr>
          <w:rFonts w:ascii="Calibri" w:hAnsi="Calibri"/>
        </w:rPr>
        <w:t xml:space="preserve"> and work the scrub brush into a lather. </w:t>
      </w:r>
    </w:p>
    <w:p w14:paraId="31C27623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3D10CC29" w14:textId="1238C058" w:rsidR="004B5695" w:rsidRPr="009B4335" w:rsidRDefault="004B5695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2.5 </w:t>
      </w:r>
      <w:r w:rsidR="002A3400" w:rsidRPr="009B4335">
        <w:rPr>
          <w:rFonts w:ascii="Calibri" w:hAnsi="Calibri"/>
        </w:rPr>
        <w:t xml:space="preserve">Under running water, clean </w:t>
      </w:r>
      <w:r w:rsidR="00E842A0">
        <w:rPr>
          <w:rFonts w:ascii="Calibri" w:hAnsi="Calibri"/>
        </w:rPr>
        <w:t xml:space="preserve">the </w:t>
      </w:r>
      <w:r w:rsidR="002A3400" w:rsidRPr="009B4335">
        <w:rPr>
          <w:rFonts w:ascii="Calibri" w:hAnsi="Calibri"/>
        </w:rPr>
        <w:t>subungual areas on both hands with a disposable nail file</w:t>
      </w:r>
      <w:r w:rsidR="00F07D0C" w:rsidRPr="00556D63">
        <w:rPr>
          <w:rFonts w:ascii="Calibri" w:hAnsi="Calibri"/>
        </w:rPr>
        <w:t xml:space="preserve">. </w:t>
      </w:r>
      <w:r w:rsidR="002A3400" w:rsidRPr="009B4335">
        <w:rPr>
          <w:rFonts w:ascii="Calibri" w:hAnsi="Calibri"/>
        </w:rPr>
        <w:t>Remember to hold the scrub brush in the palm of one of your hands.</w:t>
      </w:r>
    </w:p>
    <w:p w14:paraId="4D1A16DF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34D9996E" w14:textId="6A8BE750" w:rsidR="00975319" w:rsidRPr="009B4335" w:rsidRDefault="009176FE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2.6 </w:t>
      </w:r>
      <w:r w:rsidR="00A94E73" w:rsidRPr="009B4335">
        <w:rPr>
          <w:rFonts w:ascii="Calibri" w:hAnsi="Calibri"/>
        </w:rPr>
        <w:t xml:space="preserve">Using the bristle side of </w:t>
      </w:r>
      <w:r w:rsidR="00E842A0">
        <w:rPr>
          <w:rFonts w:ascii="Calibri" w:hAnsi="Calibri"/>
        </w:rPr>
        <w:t xml:space="preserve">the </w:t>
      </w:r>
      <w:r w:rsidR="00A94E73" w:rsidRPr="009B4335">
        <w:rPr>
          <w:rFonts w:ascii="Calibri" w:hAnsi="Calibri"/>
        </w:rPr>
        <w:t xml:space="preserve">brush, </w:t>
      </w:r>
      <w:r w:rsidRPr="009B4335">
        <w:rPr>
          <w:rFonts w:ascii="Calibri" w:hAnsi="Calibri"/>
        </w:rPr>
        <w:t>scrub</w:t>
      </w:r>
      <w:ins w:id="2" w:author="Gabrielle White-Dzuro" w:date="2015-05-18T12:13:00Z">
        <w:r w:rsidR="00E919ED">
          <w:rPr>
            <w:rFonts w:ascii="Calibri" w:hAnsi="Calibri"/>
          </w:rPr>
          <w:t xml:space="preserve"> 20 strokes</w:t>
        </w:r>
      </w:ins>
      <w:r w:rsidRPr="009B4335">
        <w:rPr>
          <w:rFonts w:ascii="Calibri" w:hAnsi="Calibri"/>
        </w:rPr>
        <w:t xml:space="preserve"> across </w:t>
      </w:r>
      <w:r w:rsidR="00E842A0">
        <w:rPr>
          <w:rFonts w:ascii="Calibri" w:hAnsi="Calibri"/>
        </w:rPr>
        <w:t>the</w:t>
      </w:r>
      <w:r w:rsidR="00A94E73" w:rsidRPr="009B4335">
        <w:rPr>
          <w:rFonts w:ascii="Calibri" w:hAnsi="Calibri"/>
        </w:rPr>
        <w:t xml:space="preserve"> fingertips </w:t>
      </w:r>
      <w:r w:rsidR="00F340B9" w:rsidRPr="009B4335">
        <w:rPr>
          <w:rFonts w:ascii="Calibri" w:hAnsi="Calibri"/>
        </w:rPr>
        <w:t xml:space="preserve">and </w:t>
      </w:r>
      <w:r w:rsidR="00A94E73" w:rsidRPr="009B4335">
        <w:rPr>
          <w:rFonts w:ascii="Calibri" w:hAnsi="Calibri"/>
        </w:rPr>
        <w:t xml:space="preserve">under </w:t>
      </w:r>
      <w:r w:rsidR="00E842A0">
        <w:rPr>
          <w:rFonts w:ascii="Calibri" w:hAnsi="Calibri"/>
        </w:rPr>
        <w:t>the</w:t>
      </w:r>
      <w:r w:rsidR="00A94E73" w:rsidRPr="009B4335">
        <w:rPr>
          <w:rFonts w:ascii="Calibri" w:hAnsi="Calibri"/>
        </w:rPr>
        <w:t xml:space="preserve"> fingernails on both hands</w:t>
      </w:r>
      <w:r w:rsidR="005D2553" w:rsidRPr="009B4335">
        <w:rPr>
          <w:rFonts w:ascii="Calibri" w:hAnsi="Calibri"/>
        </w:rPr>
        <w:t xml:space="preserve">. </w:t>
      </w:r>
    </w:p>
    <w:p w14:paraId="65332677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77CA0B4C" w14:textId="1435DF5A" w:rsidR="00975319" w:rsidRPr="009B4335" w:rsidRDefault="00975319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 xml:space="preserve">2.7 </w:t>
      </w:r>
      <w:r w:rsidR="00A94E73" w:rsidRPr="009B4335">
        <w:rPr>
          <w:rFonts w:ascii="Calibri" w:hAnsi="Calibri"/>
        </w:rPr>
        <w:t xml:space="preserve">Think of </w:t>
      </w:r>
      <w:r w:rsidR="00E842A0">
        <w:rPr>
          <w:rFonts w:ascii="Calibri" w:hAnsi="Calibri"/>
        </w:rPr>
        <w:t>the</w:t>
      </w:r>
      <w:r w:rsidR="00F340B9" w:rsidRPr="009B4335">
        <w:rPr>
          <w:rFonts w:ascii="Calibri" w:hAnsi="Calibri"/>
        </w:rPr>
        <w:t xml:space="preserve"> fingers as </w:t>
      </w:r>
      <w:r w:rsidR="005D2553" w:rsidRPr="009B4335">
        <w:rPr>
          <w:rFonts w:ascii="Calibri" w:hAnsi="Calibri"/>
        </w:rPr>
        <w:t>having</w:t>
      </w:r>
      <w:r w:rsidR="00F340B9" w:rsidRPr="009B4335">
        <w:rPr>
          <w:rFonts w:ascii="Calibri" w:hAnsi="Calibri"/>
        </w:rPr>
        <w:t xml:space="preserve"> </w:t>
      </w:r>
      <w:r w:rsidR="00E842A0">
        <w:rPr>
          <w:rFonts w:ascii="Calibri" w:hAnsi="Calibri"/>
        </w:rPr>
        <w:t>4</w:t>
      </w:r>
      <w:r w:rsidR="00F340B9" w:rsidRPr="009B4335">
        <w:rPr>
          <w:rFonts w:ascii="Calibri" w:hAnsi="Calibri"/>
        </w:rPr>
        <w:t xml:space="preserve"> distinct sides, and s</w:t>
      </w:r>
      <w:r w:rsidR="007A0692" w:rsidRPr="009B4335">
        <w:rPr>
          <w:rFonts w:ascii="Calibri" w:hAnsi="Calibri"/>
        </w:rPr>
        <w:t>crub</w:t>
      </w:r>
      <w:ins w:id="3" w:author="Gabrielle White-Dzuro" w:date="2015-05-18T12:13:00Z">
        <w:r w:rsidR="00E919ED">
          <w:rPr>
            <w:rFonts w:ascii="Calibri" w:hAnsi="Calibri"/>
          </w:rPr>
          <w:t xml:space="preserve"> 10 strokes on</w:t>
        </w:r>
      </w:ins>
      <w:r w:rsidR="007A0692" w:rsidRPr="009B4335">
        <w:rPr>
          <w:rFonts w:ascii="Calibri" w:hAnsi="Calibri"/>
        </w:rPr>
        <w:t xml:space="preserve"> each </w:t>
      </w:r>
      <w:r w:rsidR="00F340B9" w:rsidRPr="009B4335">
        <w:rPr>
          <w:rFonts w:ascii="Calibri" w:hAnsi="Calibri"/>
        </w:rPr>
        <w:t>side of each finger individually</w:t>
      </w:r>
      <w:r w:rsidR="009176FE" w:rsidRPr="009B4335">
        <w:rPr>
          <w:rFonts w:ascii="Calibri" w:hAnsi="Calibri"/>
        </w:rPr>
        <w:t xml:space="preserve">. </w:t>
      </w:r>
      <w:r w:rsidR="00F340B9" w:rsidRPr="009B4335">
        <w:rPr>
          <w:rFonts w:ascii="Calibri" w:hAnsi="Calibri"/>
        </w:rPr>
        <w:t xml:space="preserve">Pay special attention to the webbed spaces between </w:t>
      </w:r>
      <w:r w:rsidR="00E842A0">
        <w:rPr>
          <w:rFonts w:ascii="Calibri" w:hAnsi="Calibri"/>
        </w:rPr>
        <w:t>the</w:t>
      </w:r>
      <w:r w:rsidR="00F340B9" w:rsidRPr="009B4335">
        <w:rPr>
          <w:rFonts w:ascii="Calibri" w:hAnsi="Calibri"/>
        </w:rPr>
        <w:t xml:space="preserve"> fingers. </w:t>
      </w:r>
    </w:p>
    <w:p w14:paraId="18400C5D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468A1F9" w14:textId="71C639C3" w:rsidR="005B2B70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2.8</w:t>
      </w:r>
      <w:r w:rsidR="00975319" w:rsidRPr="009B4335">
        <w:rPr>
          <w:rFonts w:ascii="Calibri" w:hAnsi="Calibri"/>
        </w:rPr>
        <w:t xml:space="preserve"> </w:t>
      </w:r>
      <w:r w:rsidR="00F340B9" w:rsidRPr="009B4335">
        <w:rPr>
          <w:rFonts w:ascii="Calibri" w:hAnsi="Calibri"/>
        </w:rPr>
        <w:t xml:space="preserve">Next, scrub </w:t>
      </w:r>
      <w:r w:rsidR="002A3400" w:rsidRPr="009B4335">
        <w:rPr>
          <w:rFonts w:ascii="Calibri" w:hAnsi="Calibri"/>
        </w:rPr>
        <w:t xml:space="preserve">the </w:t>
      </w:r>
      <w:r w:rsidR="005B2B70" w:rsidRPr="009B4335">
        <w:rPr>
          <w:rFonts w:ascii="Calibri" w:hAnsi="Calibri"/>
        </w:rPr>
        <w:t xml:space="preserve">palm and dorsum of </w:t>
      </w:r>
      <w:r w:rsidR="00E842A0">
        <w:rPr>
          <w:rFonts w:ascii="Calibri" w:hAnsi="Calibri"/>
        </w:rPr>
        <w:t xml:space="preserve">the </w:t>
      </w:r>
      <w:r w:rsidR="005B2B70" w:rsidRPr="009B4335">
        <w:rPr>
          <w:rFonts w:ascii="Calibri" w:hAnsi="Calibri"/>
        </w:rPr>
        <w:t>hand</w:t>
      </w:r>
      <w:ins w:id="4" w:author="Gabrielle White-Dzuro" w:date="2015-05-18T12:14:00Z">
        <w:r w:rsidR="00E919ED">
          <w:rPr>
            <w:rFonts w:ascii="Calibri" w:hAnsi="Calibri"/>
          </w:rPr>
          <w:t xml:space="preserve"> with 10 strokes on each</w:t>
        </w:r>
      </w:ins>
      <w:r w:rsidR="00F340B9" w:rsidRPr="009B4335">
        <w:rPr>
          <w:rFonts w:ascii="Calibri" w:hAnsi="Calibri"/>
        </w:rPr>
        <w:t xml:space="preserve">. </w:t>
      </w:r>
    </w:p>
    <w:p w14:paraId="6C271A3C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42150FAA" w14:textId="5D70332C" w:rsidR="00AC2CA0" w:rsidRPr="009B4335" w:rsidRDefault="00975319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2.9</w:t>
      </w:r>
      <w:r w:rsidR="005B2B70" w:rsidRPr="009B4335">
        <w:rPr>
          <w:rFonts w:ascii="Calibri" w:hAnsi="Calibri"/>
        </w:rPr>
        <w:t xml:space="preserve"> Repeat the </w:t>
      </w:r>
      <w:r w:rsidR="00E842A0">
        <w:rPr>
          <w:rFonts w:ascii="Calibri" w:hAnsi="Calibri"/>
        </w:rPr>
        <w:t>previous</w:t>
      </w:r>
      <w:r w:rsidR="005B2B70" w:rsidRPr="009B4335">
        <w:rPr>
          <w:rFonts w:ascii="Calibri" w:hAnsi="Calibri"/>
        </w:rPr>
        <w:t xml:space="preserve"> steps </w:t>
      </w:r>
      <w:r w:rsidR="00E842A0" w:rsidRPr="00E842A0">
        <w:rPr>
          <w:rFonts w:ascii="Calibri" w:hAnsi="Calibri"/>
        </w:rPr>
        <w:t>(2.7 to 2.8)</w:t>
      </w:r>
      <w:r w:rsidR="00E842A0">
        <w:rPr>
          <w:rFonts w:ascii="Calibri" w:hAnsi="Calibri"/>
        </w:rPr>
        <w:t xml:space="preserve"> </w:t>
      </w:r>
      <w:r w:rsidR="005B2B70" w:rsidRPr="009B4335">
        <w:rPr>
          <w:rFonts w:ascii="Calibri" w:hAnsi="Calibri"/>
        </w:rPr>
        <w:t xml:space="preserve">on the other hand. </w:t>
      </w:r>
      <w:r w:rsidR="002A3400" w:rsidRPr="009B4335">
        <w:rPr>
          <w:rFonts w:ascii="Calibri" w:hAnsi="Calibri"/>
        </w:rPr>
        <w:t>At any point,</w:t>
      </w:r>
      <w:r w:rsidR="005B2B70" w:rsidRPr="009B4335">
        <w:rPr>
          <w:rFonts w:ascii="Calibri" w:hAnsi="Calibri"/>
        </w:rPr>
        <w:t xml:space="preserve"> water </w:t>
      </w:r>
      <w:r w:rsidR="002A3400" w:rsidRPr="009B4335">
        <w:rPr>
          <w:rFonts w:ascii="Calibri" w:hAnsi="Calibri"/>
        </w:rPr>
        <w:t xml:space="preserve">can be added </w:t>
      </w:r>
      <w:r w:rsidR="005B2B70" w:rsidRPr="009B4335">
        <w:rPr>
          <w:rFonts w:ascii="Calibri" w:hAnsi="Calibri"/>
        </w:rPr>
        <w:t xml:space="preserve">to the sponge as necessary to maintain a good lather. The scrub for each hand should take 45 sec to </w:t>
      </w:r>
      <w:r w:rsidR="009F7829">
        <w:rPr>
          <w:rFonts w:ascii="Calibri" w:hAnsi="Calibri"/>
        </w:rPr>
        <w:t>1</w:t>
      </w:r>
      <w:r w:rsidR="005B2B70" w:rsidRPr="009B4335">
        <w:rPr>
          <w:rFonts w:ascii="Calibri" w:hAnsi="Calibri"/>
        </w:rPr>
        <w:t xml:space="preserve"> min. </w:t>
      </w:r>
      <w:r w:rsidR="000768ED" w:rsidRPr="009B4335">
        <w:rPr>
          <w:rFonts w:ascii="Calibri" w:hAnsi="Calibri"/>
        </w:rPr>
        <w:t>This length of time should be extended</w:t>
      </w:r>
      <w:r w:rsidR="009F7829">
        <w:rPr>
          <w:rFonts w:ascii="Calibri" w:hAnsi="Calibri"/>
        </w:rPr>
        <w:t>,</w:t>
      </w:r>
      <w:r w:rsidR="000768ED" w:rsidRPr="009B4335">
        <w:rPr>
          <w:rFonts w:ascii="Calibri" w:hAnsi="Calibri"/>
        </w:rPr>
        <w:t xml:space="preserve"> if the hands and arms are grossly </w:t>
      </w:r>
      <w:r w:rsidRPr="009B4335">
        <w:rPr>
          <w:rFonts w:ascii="Calibri" w:hAnsi="Calibri"/>
        </w:rPr>
        <w:t>soiled</w:t>
      </w:r>
      <w:r w:rsidR="000768ED" w:rsidRPr="009B4335">
        <w:rPr>
          <w:rFonts w:ascii="Calibri" w:hAnsi="Calibri"/>
        </w:rPr>
        <w:t xml:space="preserve">. </w:t>
      </w:r>
    </w:p>
    <w:p w14:paraId="1D7A5A05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4BCBE94" w14:textId="6A4BB5AA" w:rsidR="007A0692" w:rsidRPr="009B4335" w:rsidRDefault="005B2B7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</w:t>
      </w:r>
      <w:r w:rsidR="00975319" w:rsidRPr="009B4335">
        <w:rPr>
          <w:rFonts w:ascii="Calibri" w:hAnsi="Calibri"/>
        </w:rPr>
        <w:t>10</w:t>
      </w:r>
      <w:r w:rsidR="007A0692" w:rsidRPr="009B4335">
        <w:rPr>
          <w:rFonts w:ascii="Calibri" w:hAnsi="Calibri"/>
        </w:rPr>
        <w:t xml:space="preserve"> Proceed to scrub the arms, keep</w:t>
      </w:r>
      <w:r w:rsidR="009B5C3A" w:rsidRPr="009B4335">
        <w:rPr>
          <w:rFonts w:ascii="Calibri" w:hAnsi="Calibri"/>
        </w:rPr>
        <w:t>ing the hand</w:t>
      </w:r>
      <w:r w:rsidR="00F93E29">
        <w:rPr>
          <w:rFonts w:ascii="Calibri" w:hAnsi="Calibri"/>
        </w:rPr>
        <w:t>s</w:t>
      </w:r>
      <w:r w:rsidR="009B5C3A" w:rsidRPr="009B4335">
        <w:rPr>
          <w:rFonts w:ascii="Calibri" w:hAnsi="Calibri"/>
        </w:rPr>
        <w:t xml:space="preserve"> higher than the elbow</w:t>
      </w:r>
      <w:r w:rsidR="00F93E29">
        <w:rPr>
          <w:rFonts w:ascii="Calibri" w:hAnsi="Calibri"/>
        </w:rPr>
        <w:t>s</w:t>
      </w:r>
      <w:r w:rsidR="007A0692" w:rsidRPr="009B4335">
        <w:rPr>
          <w:rFonts w:ascii="Calibri" w:hAnsi="Calibri"/>
        </w:rPr>
        <w:t xml:space="preserve"> at all times. This </w:t>
      </w:r>
      <w:r w:rsidR="00975319" w:rsidRPr="009B4335">
        <w:rPr>
          <w:rFonts w:ascii="Calibri" w:hAnsi="Calibri"/>
        </w:rPr>
        <w:t xml:space="preserve">allows </w:t>
      </w:r>
      <w:r w:rsidR="00F93E29">
        <w:rPr>
          <w:rFonts w:ascii="Calibri" w:hAnsi="Calibri"/>
        </w:rPr>
        <w:t xml:space="preserve">the </w:t>
      </w:r>
      <w:r w:rsidR="00975319" w:rsidRPr="009B4335">
        <w:rPr>
          <w:rFonts w:ascii="Calibri" w:hAnsi="Calibri"/>
        </w:rPr>
        <w:t>scrub solution containing bacteria and other contaminants to flow away from your already-cleaned hands</w:t>
      </w:r>
      <w:r w:rsidR="007A0692" w:rsidRPr="009B4335">
        <w:rPr>
          <w:rFonts w:ascii="Calibri" w:hAnsi="Calibri"/>
        </w:rPr>
        <w:t>.</w:t>
      </w:r>
    </w:p>
    <w:p w14:paraId="0F474C22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6640B159" w14:textId="46BE9644" w:rsidR="007A0692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lastRenderedPageBreak/>
        <w:t>2.</w:t>
      </w:r>
      <w:ins w:id="5" w:author="Anna Sivachenko" w:date="2015-05-18T14:43:00Z">
        <w:r w:rsidR="002A72DA">
          <w:rPr>
            <w:rFonts w:ascii="Calibri" w:hAnsi="Calibri"/>
          </w:rPr>
          <w:t>10.1</w:t>
        </w:r>
      </w:ins>
      <w:del w:id="6" w:author="Anna Sivachenko" w:date="2015-05-18T14:43:00Z">
        <w:r w:rsidRPr="009B4335" w:rsidDel="002A72DA">
          <w:rPr>
            <w:rFonts w:ascii="Calibri" w:hAnsi="Calibri"/>
          </w:rPr>
          <w:delText>11</w:delText>
        </w:r>
      </w:del>
      <w:r w:rsidR="000768ED" w:rsidRPr="009B4335">
        <w:rPr>
          <w:rFonts w:ascii="Calibri" w:hAnsi="Calibri"/>
        </w:rPr>
        <w:t xml:space="preserve"> </w:t>
      </w:r>
      <w:r w:rsidR="009C0A27" w:rsidRPr="009B4335">
        <w:rPr>
          <w:rFonts w:ascii="Calibri" w:hAnsi="Calibri"/>
        </w:rPr>
        <w:t>Scrub each arm in a spiral</w:t>
      </w:r>
      <w:r w:rsidR="005B2B70" w:rsidRPr="009B4335">
        <w:rPr>
          <w:rFonts w:ascii="Calibri" w:hAnsi="Calibri"/>
        </w:rPr>
        <w:t xml:space="preserve"> motion from </w:t>
      </w:r>
      <w:r w:rsidR="009C0A27" w:rsidRPr="009B4335">
        <w:rPr>
          <w:rFonts w:ascii="Calibri" w:hAnsi="Calibri"/>
        </w:rPr>
        <w:t xml:space="preserve">the </w:t>
      </w:r>
      <w:r w:rsidR="005B2B70" w:rsidRPr="009B4335">
        <w:rPr>
          <w:rFonts w:ascii="Calibri" w:hAnsi="Calibri"/>
        </w:rPr>
        <w:t>wrist</w:t>
      </w:r>
      <w:r w:rsidR="000768ED" w:rsidRPr="009B4335">
        <w:rPr>
          <w:rFonts w:ascii="Calibri" w:hAnsi="Calibri"/>
        </w:rPr>
        <w:t xml:space="preserve"> to </w:t>
      </w:r>
      <w:r w:rsidR="00F93E29">
        <w:rPr>
          <w:rFonts w:ascii="Calibri" w:hAnsi="Calibri"/>
        </w:rPr>
        <w:t>2</w:t>
      </w:r>
      <w:r w:rsidR="00D315F5">
        <w:rPr>
          <w:rFonts w:ascii="Calibri" w:hAnsi="Calibri"/>
        </w:rPr>
        <w:t xml:space="preserve"> in</w:t>
      </w:r>
      <w:r w:rsidR="000768ED" w:rsidRPr="009B4335">
        <w:rPr>
          <w:rFonts w:ascii="Calibri" w:hAnsi="Calibri"/>
        </w:rPr>
        <w:t xml:space="preserve"> above the elbow for </w:t>
      </w:r>
      <w:r w:rsidR="00F93E29">
        <w:rPr>
          <w:rFonts w:ascii="Calibri" w:hAnsi="Calibri"/>
        </w:rPr>
        <w:t>1</w:t>
      </w:r>
      <w:r w:rsidR="000768ED" w:rsidRPr="009B4335">
        <w:rPr>
          <w:rFonts w:ascii="Calibri" w:hAnsi="Calibri"/>
        </w:rPr>
        <w:t xml:space="preserve"> min.</w:t>
      </w:r>
      <w:r w:rsidR="004B17BF" w:rsidRPr="009B4335">
        <w:rPr>
          <w:rFonts w:ascii="Calibri" w:hAnsi="Calibri"/>
        </w:rPr>
        <w:t xml:space="preserve"> Perform up to at least 30 strokes and count aloud</w:t>
      </w:r>
      <w:r w:rsidR="002E1DD7" w:rsidRPr="009B4335">
        <w:rPr>
          <w:rFonts w:ascii="Calibri" w:hAnsi="Calibri"/>
        </w:rPr>
        <w:t xml:space="preserve"> for each stroke</w:t>
      </w:r>
      <w:r w:rsidR="004B17BF" w:rsidRPr="009B4335">
        <w:rPr>
          <w:rFonts w:ascii="Calibri" w:hAnsi="Calibri"/>
        </w:rPr>
        <w:t>. This help</w:t>
      </w:r>
      <w:r w:rsidR="00F93E29">
        <w:rPr>
          <w:rFonts w:ascii="Calibri" w:hAnsi="Calibri"/>
        </w:rPr>
        <w:t>s to</w:t>
      </w:r>
      <w:r w:rsidR="004B17BF" w:rsidRPr="009B4335">
        <w:rPr>
          <w:rFonts w:ascii="Calibri" w:hAnsi="Calibri"/>
        </w:rPr>
        <w:t xml:space="preserve"> ensure </w:t>
      </w:r>
      <w:r w:rsidR="002E1DD7" w:rsidRPr="009B4335">
        <w:rPr>
          <w:rFonts w:ascii="Calibri" w:hAnsi="Calibri"/>
        </w:rPr>
        <w:t>that the scrub time</w:t>
      </w:r>
      <w:r w:rsidR="00F93E29">
        <w:rPr>
          <w:rFonts w:ascii="Calibri" w:hAnsi="Calibri"/>
        </w:rPr>
        <w:t xml:space="preserve"> is not accidentally shortened</w:t>
      </w:r>
      <w:r w:rsidR="002E1DD7" w:rsidRPr="009B4335">
        <w:rPr>
          <w:rFonts w:ascii="Calibri" w:hAnsi="Calibri"/>
        </w:rPr>
        <w:t xml:space="preserve">. </w:t>
      </w:r>
    </w:p>
    <w:p w14:paraId="6E0C5CF5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11DFF9E1" w14:textId="68735293" w:rsidR="000768ED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2.1</w:t>
      </w:r>
      <w:ins w:id="7" w:author="Anna Sivachenko" w:date="2015-05-18T14:43:00Z">
        <w:r w:rsidR="002A72DA">
          <w:rPr>
            <w:rFonts w:ascii="Calibri" w:hAnsi="Calibri"/>
          </w:rPr>
          <w:t>1</w:t>
        </w:r>
      </w:ins>
      <w:del w:id="8" w:author="Anna Sivachenko" w:date="2015-05-18T14:43:00Z">
        <w:r w:rsidRPr="009B4335" w:rsidDel="002A72DA">
          <w:rPr>
            <w:rFonts w:ascii="Calibri" w:hAnsi="Calibri"/>
          </w:rPr>
          <w:delText>2</w:delText>
        </w:r>
      </w:del>
      <w:r w:rsidR="0030006A" w:rsidRPr="009B4335">
        <w:rPr>
          <w:rFonts w:ascii="Calibri" w:hAnsi="Calibri"/>
        </w:rPr>
        <w:t xml:space="preserve"> Repeat on the other forearm.</w:t>
      </w:r>
    </w:p>
    <w:p w14:paraId="05F1DC68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41FB6D4A" w14:textId="08CE2921" w:rsidR="002A72DA" w:rsidRDefault="00614620" w:rsidP="00614620">
      <w:pPr>
        <w:spacing w:after="0"/>
        <w:rPr>
          <w:ins w:id="9" w:author="Anna Sivachenko" w:date="2015-05-18T14:44:00Z"/>
          <w:rFonts w:ascii="Calibri" w:hAnsi="Calibri"/>
        </w:rPr>
      </w:pPr>
      <w:r w:rsidRPr="009B4335">
        <w:rPr>
          <w:rFonts w:ascii="Calibri" w:hAnsi="Calibri"/>
        </w:rPr>
        <w:t>2.1</w:t>
      </w:r>
      <w:ins w:id="10" w:author="Anna Sivachenko" w:date="2015-05-18T14:43:00Z">
        <w:r w:rsidR="002A72DA">
          <w:rPr>
            <w:rFonts w:ascii="Calibri" w:hAnsi="Calibri"/>
          </w:rPr>
          <w:t>2</w:t>
        </w:r>
      </w:ins>
      <w:del w:id="11" w:author="Anna Sivachenko" w:date="2015-05-18T14:43:00Z">
        <w:r w:rsidRPr="009B4335" w:rsidDel="002A72DA">
          <w:rPr>
            <w:rFonts w:ascii="Calibri" w:hAnsi="Calibri"/>
          </w:rPr>
          <w:delText>3</w:delText>
        </w:r>
      </w:del>
      <w:r w:rsidR="005B2B70" w:rsidRPr="009B4335">
        <w:rPr>
          <w:rFonts w:ascii="Calibri" w:hAnsi="Calibri"/>
        </w:rPr>
        <w:t xml:space="preserve"> Once a surface has been scrubbed, do not go back over it again</w:t>
      </w:r>
      <w:ins w:id="12" w:author="Anna Sivachenko" w:date="2015-05-18T14:44:00Z">
        <w:r w:rsidR="002A72DA">
          <w:rPr>
            <w:rFonts w:ascii="Calibri" w:hAnsi="Calibri"/>
          </w:rPr>
          <w:t xml:space="preserve"> as this</w:t>
        </w:r>
      </w:ins>
      <w:ins w:id="13" w:author="Jacob Roundy" w:date="2015-05-18T15:02:00Z">
        <w:r w:rsidR="00A223A9">
          <w:rPr>
            <w:rFonts w:ascii="Calibri" w:hAnsi="Calibri"/>
          </w:rPr>
          <w:t xml:space="preserve"> </w:t>
        </w:r>
      </w:ins>
      <w:del w:id="14" w:author="Anna Sivachenko" w:date="2015-05-18T14:44:00Z">
        <w:r w:rsidR="005B2B70" w:rsidRPr="009B4335" w:rsidDel="002A72DA">
          <w:rPr>
            <w:rFonts w:ascii="Calibri" w:hAnsi="Calibri"/>
          </w:rPr>
          <w:delText xml:space="preserve">. This </w:delText>
        </w:r>
      </w:del>
      <w:r w:rsidR="005B2B70" w:rsidRPr="009B4335">
        <w:rPr>
          <w:rFonts w:ascii="Calibri" w:hAnsi="Calibri"/>
        </w:rPr>
        <w:t>can re-introduce bacteria to the clean area.</w:t>
      </w:r>
      <w:r w:rsidR="0030006A" w:rsidRPr="009B4335">
        <w:rPr>
          <w:rFonts w:ascii="Calibri" w:hAnsi="Calibri"/>
        </w:rPr>
        <w:t xml:space="preserve"> </w:t>
      </w:r>
    </w:p>
    <w:p w14:paraId="3EF80B6D" w14:textId="77777777" w:rsidR="002A72DA" w:rsidRDefault="002A72DA" w:rsidP="00614620">
      <w:pPr>
        <w:spacing w:after="0"/>
        <w:rPr>
          <w:ins w:id="15" w:author="Anna Sivachenko" w:date="2015-05-18T14:44:00Z"/>
          <w:rFonts w:ascii="Calibri" w:hAnsi="Calibri"/>
        </w:rPr>
      </w:pPr>
    </w:p>
    <w:p w14:paraId="75064D83" w14:textId="4CDB296B" w:rsidR="005B2B70" w:rsidRPr="009B4335" w:rsidRDefault="002A72DA" w:rsidP="00614620">
      <w:pPr>
        <w:spacing w:after="0"/>
        <w:rPr>
          <w:rFonts w:ascii="Calibri" w:hAnsi="Calibri"/>
        </w:rPr>
      </w:pPr>
      <w:ins w:id="16" w:author="Anna Sivachenko" w:date="2015-05-18T14:44:00Z">
        <w:r>
          <w:rPr>
            <w:rFonts w:ascii="Calibri" w:hAnsi="Calibri"/>
          </w:rPr>
          <w:t xml:space="preserve">2.13 </w:t>
        </w:r>
      </w:ins>
      <w:r w:rsidR="0030006A" w:rsidRPr="009B4335">
        <w:rPr>
          <w:rFonts w:ascii="Calibri" w:hAnsi="Calibri"/>
        </w:rPr>
        <w:t xml:space="preserve">If your hand touches anything other than the brush, scrub the area contaminated for </w:t>
      </w:r>
      <w:r w:rsidR="00F93E29">
        <w:rPr>
          <w:rFonts w:ascii="Calibri" w:hAnsi="Calibri"/>
        </w:rPr>
        <w:t>45</w:t>
      </w:r>
      <w:r w:rsidR="0030006A" w:rsidRPr="009B4335">
        <w:rPr>
          <w:rFonts w:ascii="Calibri" w:hAnsi="Calibri"/>
        </w:rPr>
        <w:t xml:space="preserve"> sec to </w:t>
      </w:r>
      <w:r w:rsidR="00F93E29">
        <w:rPr>
          <w:rFonts w:ascii="Calibri" w:hAnsi="Calibri"/>
        </w:rPr>
        <w:t>1</w:t>
      </w:r>
      <w:r w:rsidR="0030006A" w:rsidRPr="009B4335">
        <w:rPr>
          <w:rFonts w:ascii="Calibri" w:hAnsi="Calibri"/>
        </w:rPr>
        <w:t xml:space="preserve"> min. If you are no longer holding </w:t>
      </w:r>
      <w:r w:rsidR="00F93E29">
        <w:rPr>
          <w:rFonts w:ascii="Calibri" w:hAnsi="Calibri"/>
        </w:rPr>
        <w:t>the</w:t>
      </w:r>
      <w:r w:rsidR="0030006A" w:rsidRPr="009B4335">
        <w:rPr>
          <w:rFonts w:ascii="Calibri" w:hAnsi="Calibri"/>
        </w:rPr>
        <w:t xml:space="preserve"> brush, ask someone to open another brush f</w:t>
      </w:r>
      <w:r w:rsidR="00F93E29">
        <w:rPr>
          <w:rFonts w:ascii="Calibri" w:hAnsi="Calibri"/>
        </w:rPr>
        <w:t>or</w:t>
      </w:r>
      <w:r w:rsidR="0030006A" w:rsidRPr="009B4335">
        <w:rPr>
          <w:rFonts w:ascii="Calibri" w:hAnsi="Calibri"/>
        </w:rPr>
        <w:t xml:space="preserve"> you. If you must open a brush for yourself, repeat </w:t>
      </w:r>
      <w:r w:rsidR="00F93E29">
        <w:rPr>
          <w:rFonts w:ascii="Calibri" w:hAnsi="Calibri"/>
        </w:rPr>
        <w:t xml:space="preserve">the </w:t>
      </w:r>
      <w:r w:rsidR="0030006A" w:rsidRPr="009B4335">
        <w:rPr>
          <w:rFonts w:ascii="Calibri" w:hAnsi="Calibri"/>
        </w:rPr>
        <w:t xml:space="preserve">scrub procedure from the beginning. </w:t>
      </w:r>
    </w:p>
    <w:p w14:paraId="593551E8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050CCC2" w14:textId="7E441834" w:rsidR="005B2B70" w:rsidRPr="009B4335" w:rsidRDefault="00614620" w:rsidP="00614620">
      <w:pPr>
        <w:spacing w:after="0"/>
        <w:rPr>
          <w:rFonts w:ascii="Calibri" w:hAnsi="Calibri"/>
        </w:rPr>
      </w:pPr>
      <w:r w:rsidRPr="009B4335">
        <w:rPr>
          <w:rFonts w:ascii="Calibri" w:hAnsi="Calibri"/>
        </w:rPr>
        <w:t>2.14</w:t>
      </w:r>
      <w:r w:rsidR="005B2B70" w:rsidRPr="009B4335">
        <w:rPr>
          <w:rFonts w:ascii="Calibri" w:hAnsi="Calibri"/>
        </w:rPr>
        <w:t xml:space="preserve"> Drop the scrub brush into </w:t>
      </w:r>
      <w:r w:rsidR="0030006A" w:rsidRPr="009B4335">
        <w:rPr>
          <w:rFonts w:ascii="Calibri" w:hAnsi="Calibri"/>
        </w:rPr>
        <w:t>a trash can or sink.</w:t>
      </w:r>
    </w:p>
    <w:p w14:paraId="68A4C157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ED0B907" w14:textId="680C82BF" w:rsidR="002A72DA" w:rsidRDefault="00A223A9" w:rsidP="00614620">
      <w:pPr>
        <w:spacing w:after="0"/>
        <w:rPr>
          <w:ins w:id="17" w:author="Jacob Roundy" w:date="2015-05-18T15:01:00Z"/>
          <w:rFonts w:ascii="Calibri" w:hAnsi="Calibri"/>
        </w:rPr>
      </w:pPr>
      <w:ins w:id="18" w:author="Jacob Roundy" w:date="2015-05-18T15:02:00Z">
        <w:r>
          <w:rPr>
            <w:rFonts w:ascii="Calibri" w:hAnsi="Calibri"/>
          </w:rPr>
          <w:t>3.</w:t>
        </w:r>
      </w:ins>
      <w:del w:id="19" w:author="Jacob Roundy" w:date="2015-05-18T15:02:00Z">
        <w:r w:rsidR="00614620" w:rsidRPr="009B4335" w:rsidDel="00A223A9">
          <w:rPr>
            <w:rFonts w:ascii="Calibri" w:hAnsi="Calibri"/>
          </w:rPr>
          <w:delText>2.15</w:delText>
        </w:r>
      </w:del>
      <w:ins w:id="20" w:author="Anna Sivachenko" w:date="2015-05-18T14:45:00Z">
        <w:r w:rsidR="002A72DA">
          <w:rPr>
            <w:rFonts w:ascii="Calibri" w:hAnsi="Calibri"/>
          </w:rPr>
          <w:t xml:space="preserve"> Rinsing</w:t>
        </w:r>
      </w:ins>
    </w:p>
    <w:p w14:paraId="18978B78" w14:textId="77777777" w:rsidR="00A223A9" w:rsidRDefault="00A223A9" w:rsidP="00614620">
      <w:pPr>
        <w:spacing w:after="0"/>
        <w:rPr>
          <w:ins w:id="21" w:author="Anna Sivachenko" w:date="2015-05-18T14:45:00Z"/>
          <w:rFonts w:ascii="Calibri" w:hAnsi="Calibri"/>
        </w:rPr>
      </w:pPr>
    </w:p>
    <w:p w14:paraId="58DBEA7D" w14:textId="4300B639" w:rsidR="002A72DA" w:rsidRDefault="00A223A9" w:rsidP="00614620">
      <w:pPr>
        <w:spacing w:after="0"/>
        <w:rPr>
          <w:ins w:id="22" w:author="Anna Sivachenko" w:date="2015-05-18T14:45:00Z"/>
          <w:rFonts w:ascii="Calibri" w:hAnsi="Calibri"/>
        </w:rPr>
      </w:pPr>
      <w:ins w:id="23" w:author="Jacob Roundy" w:date="2015-05-18T15:02:00Z">
        <w:r>
          <w:rPr>
            <w:rFonts w:ascii="Calibri" w:hAnsi="Calibri"/>
          </w:rPr>
          <w:t>3</w:t>
        </w:r>
      </w:ins>
      <w:ins w:id="24" w:author="Anna Sivachenko" w:date="2015-05-18T14:45:00Z">
        <w:del w:id="25" w:author="Jacob Roundy" w:date="2015-05-18T15:02:00Z">
          <w:r w:rsidR="002A72DA" w:rsidDel="00A223A9">
            <w:rPr>
              <w:rFonts w:ascii="Calibri" w:hAnsi="Calibri"/>
            </w:rPr>
            <w:delText>2.15</w:delText>
          </w:r>
        </w:del>
        <w:r w:rsidR="002A72DA">
          <w:rPr>
            <w:rFonts w:ascii="Calibri" w:hAnsi="Calibri"/>
          </w:rPr>
          <w:t>.1</w:t>
        </w:r>
      </w:ins>
      <w:r w:rsidR="000768ED" w:rsidRPr="009B4335">
        <w:rPr>
          <w:rFonts w:ascii="Calibri" w:hAnsi="Calibri"/>
        </w:rPr>
        <w:t xml:space="preserve"> Rinse </w:t>
      </w:r>
      <w:r w:rsidR="00F93E29">
        <w:rPr>
          <w:rFonts w:ascii="Calibri" w:hAnsi="Calibri"/>
        </w:rPr>
        <w:t xml:space="preserve">the </w:t>
      </w:r>
      <w:r w:rsidR="000768ED" w:rsidRPr="009B4335">
        <w:rPr>
          <w:rFonts w:ascii="Calibri" w:hAnsi="Calibri"/>
        </w:rPr>
        <w:t>hands and arms by passing them through runni</w:t>
      </w:r>
      <w:r w:rsidR="0030006A" w:rsidRPr="009B4335">
        <w:rPr>
          <w:rFonts w:ascii="Calibri" w:hAnsi="Calibri"/>
        </w:rPr>
        <w:t xml:space="preserve">ng water in one direction only, starting with your fingertips and following with your elbows. </w:t>
      </w:r>
    </w:p>
    <w:p w14:paraId="5AFDB0B9" w14:textId="77777777" w:rsidR="002A72DA" w:rsidRDefault="002A72DA" w:rsidP="00614620">
      <w:pPr>
        <w:spacing w:after="0"/>
        <w:rPr>
          <w:ins w:id="26" w:author="Anna Sivachenko" w:date="2015-05-18T14:45:00Z"/>
          <w:rFonts w:ascii="Calibri" w:hAnsi="Calibri"/>
        </w:rPr>
      </w:pPr>
    </w:p>
    <w:p w14:paraId="0E522BC8" w14:textId="0D5B8493" w:rsidR="002A72DA" w:rsidRDefault="00A223A9" w:rsidP="00614620">
      <w:pPr>
        <w:spacing w:after="0"/>
        <w:rPr>
          <w:ins w:id="27" w:author="Anna Sivachenko" w:date="2015-05-18T14:45:00Z"/>
          <w:rFonts w:ascii="Calibri" w:hAnsi="Calibri"/>
        </w:rPr>
      </w:pPr>
      <w:ins w:id="28" w:author="Jacob Roundy" w:date="2015-05-18T15:03:00Z">
        <w:r>
          <w:rPr>
            <w:rFonts w:ascii="Calibri" w:hAnsi="Calibri"/>
          </w:rPr>
          <w:t>3</w:t>
        </w:r>
      </w:ins>
      <w:ins w:id="29" w:author="Anna Sivachenko" w:date="2015-05-18T14:45:00Z">
        <w:del w:id="30" w:author="Jacob Roundy" w:date="2015-05-18T15:03:00Z">
          <w:r w:rsidR="002A72DA" w:rsidDel="00A223A9">
            <w:rPr>
              <w:rFonts w:ascii="Calibri" w:hAnsi="Calibri"/>
            </w:rPr>
            <w:delText>2.15</w:delText>
          </w:r>
        </w:del>
        <w:r w:rsidR="002A72DA">
          <w:rPr>
            <w:rFonts w:ascii="Calibri" w:hAnsi="Calibri"/>
          </w:rPr>
          <w:t xml:space="preserve">.2 </w:t>
        </w:r>
      </w:ins>
      <w:r w:rsidR="005B2B70" w:rsidRPr="009B4335">
        <w:rPr>
          <w:rFonts w:ascii="Calibri" w:hAnsi="Calibri"/>
        </w:rPr>
        <w:t>Remember to keep your hands above the level of your elbows</w:t>
      </w:r>
      <w:r w:rsidR="002A3400" w:rsidRPr="009B4335">
        <w:rPr>
          <w:rFonts w:ascii="Calibri" w:hAnsi="Calibri"/>
        </w:rPr>
        <w:t xml:space="preserve"> at all times</w:t>
      </w:r>
      <w:r w:rsidR="005B2B70" w:rsidRPr="009B4335">
        <w:rPr>
          <w:rFonts w:ascii="Calibri" w:hAnsi="Calibri"/>
        </w:rPr>
        <w:t>.</w:t>
      </w:r>
    </w:p>
    <w:p w14:paraId="4AC21B84" w14:textId="77777777" w:rsidR="002A72DA" w:rsidRDefault="002A72DA" w:rsidP="00614620">
      <w:pPr>
        <w:spacing w:after="0"/>
        <w:rPr>
          <w:ins w:id="31" w:author="Anna Sivachenko" w:date="2015-05-18T14:45:00Z"/>
          <w:rFonts w:ascii="Calibri" w:hAnsi="Calibri"/>
        </w:rPr>
      </w:pPr>
    </w:p>
    <w:p w14:paraId="686E916A" w14:textId="0AF9A30B" w:rsidR="00614620" w:rsidRPr="009B4335" w:rsidRDefault="00A223A9" w:rsidP="00614620">
      <w:pPr>
        <w:spacing w:after="0"/>
        <w:rPr>
          <w:rFonts w:ascii="Calibri" w:hAnsi="Calibri"/>
        </w:rPr>
      </w:pPr>
      <w:ins w:id="32" w:author="Jacob Roundy" w:date="2015-05-18T15:03:00Z">
        <w:r>
          <w:rPr>
            <w:rFonts w:ascii="Calibri" w:hAnsi="Calibri"/>
          </w:rPr>
          <w:t>3</w:t>
        </w:r>
      </w:ins>
      <w:ins w:id="33" w:author="Anna Sivachenko" w:date="2015-05-18T14:45:00Z">
        <w:del w:id="34" w:author="Jacob Roundy" w:date="2015-05-18T15:03:00Z">
          <w:r w:rsidR="002A72DA" w:rsidDel="00A223A9">
            <w:rPr>
              <w:rFonts w:ascii="Calibri" w:hAnsi="Calibri"/>
            </w:rPr>
            <w:delText>2.15</w:delText>
          </w:r>
        </w:del>
        <w:r w:rsidR="002A72DA">
          <w:rPr>
            <w:rFonts w:ascii="Calibri" w:hAnsi="Calibri"/>
          </w:rPr>
          <w:t>.3</w:t>
        </w:r>
      </w:ins>
      <w:r w:rsidR="005B2B70" w:rsidRPr="009B4335">
        <w:rPr>
          <w:rFonts w:ascii="Calibri" w:hAnsi="Calibri"/>
        </w:rPr>
        <w:t xml:space="preserve"> </w:t>
      </w:r>
      <w:r w:rsidR="000768ED" w:rsidRPr="009B4335">
        <w:rPr>
          <w:rFonts w:ascii="Calibri" w:hAnsi="Calibri"/>
        </w:rPr>
        <w:t>Rinse thoroughly</w:t>
      </w:r>
      <w:r w:rsidR="00F93E29">
        <w:rPr>
          <w:rFonts w:ascii="Calibri" w:hAnsi="Calibri"/>
        </w:rPr>
        <w:t>,</w:t>
      </w:r>
      <w:r w:rsidR="000768ED" w:rsidRPr="009B4335">
        <w:rPr>
          <w:rFonts w:ascii="Calibri" w:hAnsi="Calibri"/>
        </w:rPr>
        <w:t xml:space="preserve"> ensuring the </w:t>
      </w:r>
      <w:r w:rsidR="004B5695" w:rsidRPr="009B4335">
        <w:rPr>
          <w:rFonts w:ascii="Calibri" w:hAnsi="Calibri"/>
        </w:rPr>
        <w:t>removal of all so</w:t>
      </w:r>
      <w:r w:rsidR="00975319" w:rsidRPr="009B4335">
        <w:rPr>
          <w:rFonts w:ascii="Calibri" w:hAnsi="Calibri"/>
        </w:rPr>
        <w:t>ap and debris</w:t>
      </w:r>
      <w:r w:rsidR="004B5695" w:rsidRPr="009B4335">
        <w:rPr>
          <w:rFonts w:ascii="Calibri" w:hAnsi="Calibri"/>
        </w:rPr>
        <w:t>.</w:t>
      </w:r>
    </w:p>
    <w:p w14:paraId="0BD2D905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64A76B8" w14:textId="25F093D8" w:rsidR="00941969" w:rsidRPr="009B4335" w:rsidRDefault="00A223A9" w:rsidP="00614620">
      <w:pPr>
        <w:spacing w:after="0"/>
        <w:rPr>
          <w:rFonts w:ascii="Calibri" w:hAnsi="Calibri"/>
        </w:rPr>
      </w:pPr>
      <w:ins w:id="35" w:author="Jacob Roundy" w:date="2015-05-18T15:03:00Z">
        <w:r>
          <w:rPr>
            <w:rFonts w:ascii="Calibri" w:hAnsi="Calibri"/>
          </w:rPr>
          <w:t>3.4</w:t>
        </w:r>
      </w:ins>
      <w:del w:id="36" w:author="Jacob Roundy" w:date="2015-05-18T15:03:00Z">
        <w:r w:rsidR="00614620" w:rsidRPr="009B4335" w:rsidDel="00A223A9">
          <w:rPr>
            <w:rFonts w:ascii="Calibri" w:hAnsi="Calibri"/>
          </w:rPr>
          <w:delText>2.16</w:delText>
        </w:r>
      </w:del>
      <w:r w:rsidR="00941969" w:rsidRPr="009B4335">
        <w:rPr>
          <w:rFonts w:ascii="Calibri" w:hAnsi="Calibri"/>
        </w:rPr>
        <w:t xml:space="preserve"> Holding </w:t>
      </w:r>
      <w:r w:rsidR="00F93E29">
        <w:rPr>
          <w:rFonts w:ascii="Calibri" w:hAnsi="Calibri"/>
        </w:rPr>
        <w:t xml:space="preserve">the </w:t>
      </w:r>
      <w:r w:rsidR="00941969" w:rsidRPr="009B4335">
        <w:rPr>
          <w:rFonts w:ascii="Calibri" w:hAnsi="Calibri"/>
        </w:rPr>
        <w:t xml:space="preserve">hands higher than </w:t>
      </w:r>
      <w:r w:rsidR="00F93E29">
        <w:rPr>
          <w:rFonts w:ascii="Calibri" w:hAnsi="Calibri"/>
        </w:rPr>
        <w:t xml:space="preserve">the </w:t>
      </w:r>
      <w:r w:rsidR="00941969" w:rsidRPr="009B4335">
        <w:rPr>
          <w:rFonts w:ascii="Calibri" w:hAnsi="Calibri"/>
        </w:rPr>
        <w:t xml:space="preserve">elbows, allow excess water to drip into </w:t>
      </w:r>
      <w:r w:rsidR="00F93E29">
        <w:rPr>
          <w:rFonts w:ascii="Calibri" w:hAnsi="Calibri"/>
        </w:rPr>
        <w:t xml:space="preserve">the </w:t>
      </w:r>
      <w:r w:rsidR="00941969" w:rsidRPr="009B4335">
        <w:rPr>
          <w:rFonts w:ascii="Calibri" w:hAnsi="Calibri"/>
        </w:rPr>
        <w:t xml:space="preserve">sink. </w:t>
      </w:r>
      <w:r w:rsidR="009B5C3A" w:rsidRPr="009B4335">
        <w:rPr>
          <w:rFonts w:ascii="Calibri" w:hAnsi="Calibri"/>
        </w:rPr>
        <w:t xml:space="preserve">Do not shake the hands and arms. </w:t>
      </w:r>
    </w:p>
    <w:p w14:paraId="1E69D3CC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0BC061FD" w14:textId="19649DD0" w:rsidR="000768ED" w:rsidRPr="009B4335" w:rsidRDefault="00A223A9" w:rsidP="00614620">
      <w:pPr>
        <w:spacing w:after="0"/>
        <w:rPr>
          <w:rFonts w:ascii="Calibri" w:hAnsi="Calibri"/>
        </w:rPr>
      </w:pPr>
      <w:ins w:id="37" w:author="Jacob Roundy" w:date="2015-05-18T15:03:00Z">
        <w:r>
          <w:rPr>
            <w:rFonts w:ascii="Calibri" w:hAnsi="Calibri"/>
          </w:rPr>
          <w:t>3.5</w:t>
        </w:r>
      </w:ins>
      <w:del w:id="38" w:author="Jacob Roundy" w:date="2015-05-18T15:03:00Z">
        <w:r w:rsidR="00614620" w:rsidRPr="009B4335" w:rsidDel="00A223A9">
          <w:rPr>
            <w:rFonts w:ascii="Calibri" w:hAnsi="Calibri"/>
          </w:rPr>
          <w:delText>2.17</w:delText>
        </w:r>
      </w:del>
      <w:r w:rsidR="000768ED" w:rsidRPr="009B4335">
        <w:rPr>
          <w:rFonts w:ascii="Calibri" w:hAnsi="Calibri"/>
        </w:rPr>
        <w:t xml:space="preserve"> Proceed to the operating room</w:t>
      </w:r>
      <w:r w:rsidR="00941969" w:rsidRPr="009B4335">
        <w:rPr>
          <w:rFonts w:ascii="Calibri" w:hAnsi="Calibri"/>
        </w:rPr>
        <w:t>, using the back of your body to open the</w:t>
      </w:r>
      <w:r w:rsidR="00975319" w:rsidRPr="009B4335">
        <w:rPr>
          <w:rFonts w:ascii="Calibri" w:hAnsi="Calibri"/>
        </w:rPr>
        <w:t xml:space="preserve"> door</w:t>
      </w:r>
      <w:r w:rsidR="000768ED" w:rsidRPr="009B4335">
        <w:rPr>
          <w:rFonts w:ascii="Calibri" w:hAnsi="Calibri"/>
        </w:rPr>
        <w:t xml:space="preserve">. If </w:t>
      </w:r>
      <w:r w:rsidR="00F93E29">
        <w:rPr>
          <w:rFonts w:ascii="Calibri" w:hAnsi="Calibri"/>
        </w:rPr>
        <w:t>any</w:t>
      </w:r>
      <w:r w:rsidR="000768ED" w:rsidRPr="009B4335">
        <w:rPr>
          <w:rFonts w:ascii="Calibri" w:hAnsi="Calibri"/>
        </w:rPr>
        <w:t xml:space="preserve"> newly</w:t>
      </w:r>
      <w:r w:rsidR="00F93E29">
        <w:rPr>
          <w:rFonts w:ascii="Calibri" w:hAnsi="Calibri"/>
        </w:rPr>
        <w:t>-</w:t>
      </w:r>
      <w:r w:rsidR="000768ED" w:rsidRPr="009B4335">
        <w:rPr>
          <w:rFonts w:ascii="Calibri" w:hAnsi="Calibri"/>
        </w:rPr>
        <w:t xml:space="preserve">scrubbed area touches anything, scrub the contaminated area for </w:t>
      </w:r>
      <w:r w:rsidR="00F93E29">
        <w:rPr>
          <w:rFonts w:ascii="Calibri" w:hAnsi="Calibri"/>
        </w:rPr>
        <w:t>1</w:t>
      </w:r>
      <w:r w:rsidR="000768ED" w:rsidRPr="009B4335">
        <w:rPr>
          <w:rFonts w:ascii="Calibri" w:hAnsi="Calibri"/>
        </w:rPr>
        <w:t xml:space="preserve"> min. </w:t>
      </w:r>
    </w:p>
    <w:p w14:paraId="56B1B43F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3D607A33" w14:textId="4406EDF5" w:rsidR="007478C3" w:rsidRPr="009B4335" w:rsidRDefault="00A223A9" w:rsidP="00614620">
      <w:pPr>
        <w:spacing w:after="0"/>
        <w:rPr>
          <w:rFonts w:ascii="Calibri" w:hAnsi="Calibri"/>
        </w:rPr>
      </w:pPr>
      <w:ins w:id="39" w:author="Jacob Roundy" w:date="2015-05-18T15:03:00Z">
        <w:r>
          <w:rPr>
            <w:rFonts w:ascii="Calibri" w:hAnsi="Calibri"/>
          </w:rPr>
          <w:t>4</w:t>
        </w:r>
      </w:ins>
      <w:del w:id="40" w:author="Jacob Roundy" w:date="2015-05-18T15:03:00Z">
        <w:r w:rsidR="00614620" w:rsidRPr="009B4335" w:rsidDel="00A223A9">
          <w:rPr>
            <w:rFonts w:ascii="Calibri" w:hAnsi="Calibri"/>
          </w:rPr>
          <w:delText>3</w:delText>
        </w:r>
      </w:del>
      <w:r w:rsidR="00614620" w:rsidRPr="009B4335">
        <w:rPr>
          <w:rFonts w:ascii="Calibri" w:hAnsi="Calibri"/>
        </w:rPr>
        <w:t xml:space="preserve">. </w:t>
      </w:r>
      <w:r w:rsidR="007478C3" w:rsidRPr="009B4335">
        <w:rPr>
          <w:rFonts w:ascii="Calibri" w:hAnsi="Calibri"/>
        </w:rPr>
        <w:t>In the Operating Room</w:t>
      </w:r>
    </w:p>
    <w:p w14:paraId="533749C1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1C1FE198" w14:textId="58E3AF16" w:rsidR="000768ED" w:rsidRPr="009B4335" w:rsidRDefault="00A223A9" w:rsidP="00614620">
      <w:pPr>
        <w:spacing w:after="0"/>
        <w:rPr>
          <w:rFonts w:ascii="Calibri" w:hAnsi="Calibri"/>
        </w:rPr>
      </w:pPr>
      <w:ins w:id="41" w:author="Jacob Roundy" w:date="2015-05-18T15:03:00Z">
        <w:r>
          <w:rPr>
            <w:rFonts w:ascii="Calibri" w:hAnsi="Calibri"/>
          </w:rPr>
          <w:t>4</w:t>
        </w:r>
      </w:ins>
      <w:del w:id="42" w:author="Jacob Roundy" w:date="2015-05-18T15:03:00Z">
        <w:r w:rsidR="007478C3" w:rsidRPr="009B4335" w:rsidDel="00A223A9">
          <w:rPr>
            <w:rFonts w:ascii="Calibri" w:hAnsi="Calibri"/>
          </w:rPr>
          <w:delText>3</w:delText>
        </w:r>
      </w:del>
      <w:r w:rsidR="007478C3" w:rsidRPr="009B4335">
        <w:rPr>
          <w:rFonts w:ascii="Calibri" w:hAnsi="Calibri"/>
        </w:rPr>
        <w:t>.1</w:t>
      </w:r>
      <w:r w:rsidR="000768ED" w:rsidRPr="009B4335">
        <w:rPr>
          <w:rFonts w:ascii="Calibri" w:hAnsi="Calibri"/>
        </w:rPr>
        <w:t xml:space="preserve"> </w:t>
      </w:r>
      <w:r w:rsidR="00F93E29">
        <w:rPr>
          <w:rFonts w:ascii="Calibri" w:hAnsi="Calibri"/>
        </w:rPr>
        <w:t>Dry your h</w:t>
      </w:r>
      <w:r w:rsidR="007478C3" w:rsidRPr="009B4335">
        <w:rPr>
          <w:rFonts w:ascii="Calibri" w:hAnsi="Calibri"/>
        </w:rPr>
        <w:t xml:space="preserve">ands and arms </w:t>
      </w:r>
      <w:r w:rsidR="00F93E29">
        <w:rPr>
          <w:rFonts w:ascii="Calibri" w:hAnsi="Calibri"/>
        </w:rPr>
        <w:t>by</w:t>
      </w:r>
      <w:r w:rsidR="007478C3" w:rsidRPr="009B4335">
        <w:rPr>
          <w:rFonts w:ascii="Calibri" w:hAnsi="Calibri"/>
        </w:rPr>
        <w:t xml:space="preserve"> using a sterile towel and </w:t>
      </w:r>
      <w:r w:rsidR="00F93E29">
        <w:rPr>
          <w:rFonts w:ascii="Calibri" w:hAnsi="Calibri"/>
        </w:rPr>
        <w:t xml:space="preserve">the </w:t>
      </w:r>
      <w:r w:rsidR="007478C3" w:rsidRPr="009B4335">
        <w:rPr>
          <w:rFonts w:ascii="Calibri" w:hAnsi="Calibri"/>
        </w:rPr>
        <w:t xml:space="preserve">aseptic technique. </w:t>
      </w:r>
    </w:p>
    <w:p w14:paraId="38586E76" w14:textId="77777777" w:rsidR="00614620" w:rsidRPr="009B4335" w:rsidRDefault="00614620" w:rsidP="00614620">
      <w:pPr>
        <w:spacing w:after="0"/>
        <w:rPr>
          <w:rFonts w:ascii="Calibri" w:hAnsi="Calibri"/>
        </w:rPr>
      </w:pPr>
    </w:p>
    <w:p w14:paraId="269302CD" w14:textId="31C0CC17" w:rsidR="007478C3" w:rsidRPr="009B4335" w:rsidRDefault="00A223A9" w:rsidP="00614620">
      <w:pPr>
        <w:spacing w:after="0"/>
        <w:rPr>
          <w:rFonts w:ascii="Calibri" w:hAnsi="Calibri"/>
        </w:rPr>
      </w:pPr>
      <w:ins w:id="43" w:author="Jacob Roundy" w:date="2015-05-18T15:03:00Z">
        <w:r>
          <w:rPr>
            <w:rFonts w:ascii="Calibri" w:hAnsi="Calibri"/>
          </w:rPr>
          <w:t>4</w:t>
        </w:r>
      </w:ins>
      <w:del w:id="44" w:author="Jacob Roundy" w:date="2015-05-18T15:03:00Z">
        <w:r w:rsidR="007478C3" w:rsidRPr="009B4335" w:rsidDel="00A223A9">
          <w:rPr>
            <w:rFonts w:ascii="Calibri" w:hAnsi="Calibri"/>
          </w:rPr>
          <w:delText>3</w:delText>
        </w:r>
      </w:del>
      <w:r w:rsidR="007478C3" w:rsidRPr="009B4335">
        <w:rPr>
          <w:rFonts w:ascii="Calibri" w:hAnsi="Calibri"/>
        </w:rPr>
        <w:t xml:space="preserve">.2 Using </w:t>
      </w:r>
      <w:r w:rsidR="00F93E29">
        <w:rPr>
          <w:rFonts w:ascii="Calibri" w:hAnsi="Calibri"/>
        </w:rPr>
        <w:t xml:space="preserve">the </w:t>
      </w:r>
      <w:r w:rsidR="007478C3" w:rsidRPr="009B4335">
        <w:rPr>
          <w:rFonts w:ascii="Calibri" w:hAnsi="Calibri"/>
        </w:rPr>
        <w:t xml:space="preserve">aseptic technique, </w:t>
      </w:r>
      <w:r w:rsidR="00F93E29">
        <w:rPr>
          <w:rFonts w:ascii="Calibri" w:hAnsi="Calibri"/>
        </w:rPr>
        <w:t xml:space="preserve">don a </w:t>
      </w:r>
      <w:r w:rsidR="007478C3" w:rsidRPr="009B4335">
        <w:rPr>
          <w:rFonts w:ascii="Calibri" w:hAnsi="Calibri"/>
        </w:rPr>
        <w:t>sterile gown and gloves.</w:t>
      </w:r>
      <w:r w:rsidR="00D911CA" w:rsidRPr="009B4335">
        <w:rPr>
          <w:rFonts w:ascii="Calibri" w:hAnsi="Calibri"/>
        </w:rPr>
        <w:t xml:space="preserve"> </w:t>
      </w:r>
    </w:p>
    <w:p w14:paraId="33928646" w14:textId="77777777" w:rsidR="00614620" w:rsidRPr="009B4335" w:rsidRDefault="00614620" w:rsidP="00614620">
      <w:pPr>
        <w:spacing w:after="0"/>
        <w:rPr>
          <w:rFonts w:ascii="Calibri" w:hAnsi="Calibri"/>
          <w:b/>
          <w:sz w:val="28"/>
        </w:rPr>
      </w:pPr>
    </w:p>
    <w:p w14:paraId="3D06CE64" w14:textId="77777777" w:rsidR="00AC2CA0" w:rsidRPr="009B4335" w:rsidRDefault="00AC2CA0" w:rsidP="00614620">
      <w:pPr>
        <w:spacing w:after="0"/>
        <w:rPr>
          <w:rFonts w:ascii="Calibri" w:hAnsi="Calibri"/>
          <w:b/>
          <w:sz w:val="28"/>
        </w:rPr>
      </w:pPr>
      <w:r w:rsidRPr="009B4335">
        <w:rPr>
          <w:rFonts w:ascii="Calibri" w:hAnsi="Calibri"/>
          <w:b/>
          <w:sz w:val="28"/>
        </w:rPr>
        <w:t xml:space="preserve">Summary </w:t>
      </w:r>
    </w:p>
    <w:p w14:paraId="44973E88" w14:textId="71521B7C" w:rsidR="00322C7C" w:rsidRPr="00556D63" w:rsidRDefault="00F93E29" w:rsidP="00614620">
      <w:pPr>
        <w:spacing w:after="0"/>
        <w:rPr>
          <w:rFonts w:ascii="Calibri" w:hAnsi="Calibri"/>
        </w:rPr>
      </w:pPr>
      <w:r>
        <w:rPr>
          <w:rFonts w:ascii="Calibri" w:hAnsi="Calibri"/>
        </w:rPr>
        <w:t>T</w:t>
      </w:r>
      <w:r w:rsidR="00A01465" w:rsidRPr="00556D63">
        <w:rPr>
          <w:rFonts w:ascii="Calibri" w:hAnsi="Calibri"/>
        </w:rPr>
        <w:t xml:space="preserve">his video reviewed the importance of </w:t>
      </w:r>
      <w:r>
        <w:rPr>
          <w:rFonts w:ascii="Calibri" w:hAnsi="Calibri"/>
        </w:rPr>
        <w:t xml:space="preserve">the </w:t>
      </w:r>
      <w:r w:rsidR="00A01465" w:rsidRPr="00556D63">
        <w:rPr>
          <w:rFonts w:ascii="Calibri" w:hAnsi="Calibri"/>
        </w:rPr>
        <w:t xml:space="preserve">aseptic technique and how to properly perform a surgical hand scrub to prepare for the operating room. </w:t>
      </w:r>
    </w:p>
    <w:p w14:paraId="566C5621" w14:textId="77777777" w:rsidR="00614620" w:rsidRPr="00556D63" w:rsidRDefault="00614620" w:rsidP="00614620">
      <w:pPr>
        <w:pStyle w:val="EndNoteBibliography"/>
        <w:spacing w:after="0"/>
        <w:rPr>
          <w:rFonts w:ascii="Calibri" w:hAnsi="Calibri"/>
        </w:rPr>
      </w:pPr>
    </w:p>
    <w:p w14:paraId="27B4C34A" w14:textId="0CBCA07A" w:rsidR="009A45C2" w:rsidRPr="00556D63" w:rsidRDefault="00BF041D" w:rsidP="00614620">
      <w:pPr>
        <w:pStyle w:val="EndNoteBibliography"/>
        <w:spacing w:after="0"/>
        <w:rPr>
          <w:rFonts w:ascii="Calibri" w:hAnsi="Calibri"/>
        </w:rPr>
      </w:pPr>
      <w:r w:rsidRPr="00556D63">
        <w:rPr>
          <w:rFonts w:ascii="Calibri" w:hAnsi="Calibri"/>
        </w:rPr>
        <w:t xml:space="preserve">Understanding the correct method of </w:t>
      </w:r>
      <w:r w:rsidR="009B1162">
        <w:rPr>
          <w:rFonts w:ascii="Calibri" w:hAnsi="Calibri"/>
        </w:rPr>
        <w:t xml:space="preserve">a surgical hand </w:t>
      </w:r>
      <w:r w:rsidRPr="00556D63">
        <w:rPr>
          <w:rFonts w:ascii="Calibri" w:hAnsi="Calibri"/>
        </w:rPr>
        <w:t>scrub is one of the most important aspect</w:t>
      </w:r>
      <w:r w:rsidR="00F46ECB" w:rsidRPr="00556D63">
        <w:rPr>
          <w:rFonts w:ascii="Calibri" w:hAnsi="Calibri"/>
        </w:rPr>
        <w:t>s of</w:t>
      </w:r>
      <w:r w:rsidRPr="00556D63">
        <w:rPr>
          <w:rFonts w:ascii="Calibri" w:hAnsi="Calibri"/>
        </w:rPr>
        <w:t xml:space="preserve"> sterile </w:t>
      </w:r>
      <w:r w:rsidR="00F46ECB" w:rsidRPr="00556D63">
        <w:rPr>
          <w:rFonts w:ascii="Calibri" w:hAnsi="Calibri"/>
        </w:rPr>
        <w:t xml:space="preserve">technique. </w:t>
      </w:r>
      <w:r w:rsidRPr="00556D63">
        <w:rPr>
          <w:rFonts w:ascii="Calibri" w:hAnsi="Calibri"/>
        </w:rPr>
        <w:t xml:space="preserve">Using correct </w:t>
      </w:r>
      <w:r w:rsidR="00F46ECB" w:rsidRPr="00556D63">
        <w:rPr>
          <w:rFonts w:ascii="Calibri" w:hAnsi="Calibri"/>
        </w:rPr>
        <w:t xml:space="preserve">scrubbing </w:t>
      </w:r>
      <w:r w:rsidRPr="00556D63">
        <w:rPr>
          <w:rFonts w:ascii="Calibri" w:hAnsi="Calibri"/>
        </w:rPr>
        <w:t xml:space="preserve">methodology </w:t>
      </w:r>
      <w:r w:rsidR="00F46ECB" w:rsidRPr="00556D63">
        <w:rPr>
          <w:rFonts w:ascii="Calibri" w:hAnsi="Calibri"/>
        </w:rPr>
        <w:t>has been shown to</w:t>
      </w:r>
      <w:r w:rsidRPr="00556D63">
        <w:rPr>
          <w:rFonts w:ascii="Calibri" w:hAnsi="Calibri"/>
        </w:rPr>
        <w:t xml:space="preserve"> decrease wound infection rates leading to improved patient outcomes and decreased hospital costs. Prior to every surgery</w:t>
      </w:r>
      <w:r w:rsidR="00F46ECB" w:rsidRPr="00556D63">
        <w:rPr>
          <w:rFonts w:ascii="Calibri" w:hAnsi="Calibri"/>
        </w:rPr>
        <w:t xml:space="preserve">, </w:t>
      </w:r>
      <w:r w:rsidRPr="00556D63">
        <w:rPr>
          <w:rFonts w:ascii="Calibri" w:hAnsi="Calibri"/>
        </w:rPr>
        <w:t xml:space="preserve">a </w:t>
      </w:r>
      <w:r w:rsidR="00F46ECB" w:rsidRPr="00556D63">
        <w:rPr>
          <w:rFonts w:ascii="Calibri" w:hAnsi="Calibri"/>
        </w:rPr>
        <w:t>physician</w:t>
      </w:r>
      <w:r w:rsidRPr="00556D63">
        <w:rPr>
          <w:rFonts w:ascii="Calibri" w:hAnsi="Calibri"/>
        </w:rPr>
        <w:t xml:space="preserve"> and surgical technician must </w:t>
      </w:r>
      <w:r w:rsidR="009B1162">
        <w:rPr>
          <w:rFonts w:ascii="Calibri" w:hAnsi="Calibri"/>
        </w:rPr>
        <w:t>“</w:t>
      </w:r>
      <w:r w:rsidRPr="00556D63">
        <w:rPr>
          <w:rFonts w:ascii="Calibri" w:hAnsi="Calibri"/>
        </w:rPr>
        <w:t>scrub in</w:t>
      </w:r>
      <w:r w:rsidR="009B1162">
        <w:rPr>
          <w:rFonts w:ascii="Calibri" w:hAnsi="Calibri"/>
        </w:rPr>
        <w:t>”</w:t>
      </w:r>
      <w:r w:rsidRPr="00556D63">
        <w:rPr>
          <w:rFonts w:ascii="Calibri" w:hAnsi="Calibri"/>
        </w:rPr>
        <w:t xml:space="preserve"> before proceeding with the operation. </w:t>
      </w:r>
      <w:r w:rsidR="00F46ECB" w:rsidRPr="00556D63">
        <w:rPr>
          <w:rFonts w:ascii="Calibri" w:hAnsi="Calibri"/>
        </w:rPr>
        <w:t>Often, surgeons perform this routine daily and sometimes multiple times throughout the day</w:t>
      </w:r>
      <w:r w:rsidR="009B1162">
        <w:rPr>
          <w:rFonts w:ascii="Calibri" w:hAnsi="Calibri"/>
        </w:rPr>
        <w:t>,</w:t>
      </w:r>
      <w:r w:rsidR="00F46ECB" w:rsidRPr="00556D63">
        <w:rPr>
          <w:rFonts w:ascii="Calibri" w:hAnsi="Calibri"/>
        </w:rPr>
        <w:t xml:space="preserve"> if they have more than one surgery scheduled. It is critical to develop sterile habits early on in one’s career as a surgical technician, medical student</w:t>
      </w:r>
      <w:r w:rsidR="009B1162">
        <w:rPr>
          <w:rFonts w:ascii="Calibri" w:hAnsi="Calibri"/>
        </w:rPr>
        <w:t>,</w:t>
      </w:r>
      <w:r w:rsidR="00F46ECB" w:rsidRPr="00556D63">
        <w:rPr>
          <w:rFonts w:ascii="Calibri" w:hAnsi="Calibri"/>
        </w:rPr>
        <w:t xml:space="preserve"> or resident surgeon</w:t>
      </w:r>
      <w:r w:rsidR="009B1162">
        <w:rPr>
          <w:rFonts w:ascii="Calibri" w:hAnsi="Calibri"/>
        </w:rPr>
        <w:t>,</w:t>
      </w:r>
      <w:r w:rsidR="00F46ECB" w:rsidRPr="00556D63">
        <w:rPr>
          <w:rFonts w:ascii="Calibri" w:hAnsi="Calibri"/>
        </w:rPr>
        <w:t xml:space="preserve"> as taking time to learn this technique pay</w:t>
      </w:r>
      <w:r w:rsidR="009B1162">
        <w:rPr>
          <w:rFonts w:ascii="Calibri" w:hAnsi="Calibri"/>
        </w:rPr>
        <w:t>s</w:t>
      </w:r>
      <w:r w:rsidR="00F46ECB" w:rsidRPr="00556D63">
        <w:rPr>
          <w:rFonts w:ascii="Calibri" w:hAnsi="Calibri"/>
        </w:rPr>
        <w:t xml:space="preserve"> dividends in the end.</w:t>
      </w:r>
    </w:p>
    <w:p w14:paraId="5CB4C7B9" w14:textId="77777777" w:rsidR="009A45C2" w:rsidRPr="009B4335" w:rsidRDefault="009A45C2" w:rsidP="00614620">
      <w:pPr>
        <w:pStyle w:val="EndNoteBibliography"/>
        <w:spacing w:after="0"/>
        <w:ind w:left="720" w:hanging="720"/>
      </w:pPr>
    </w:p>
    <w:p w14:paraId="1E5EE162" w14:textId="153118E4" w:rsidR="009A45C2" w:rsidRPr="00556D63" w:rsidRDefault="00614620" w:rsidP="00614620">
      <w:pPr>
        <w:pStyle w:val="EndNoteBibliography"/>
        <w:spacing w:after="0"/>
        <w:ind w:left="720" w:hanging="720"/>
        <w:rPr>
          <w:rFonts w:asciiTheme="majorHAnsi" w:hAnsiTheme="majorHAnsi"/>
          <w:b/>
          <w:sz w:val="28"/>
        </w:rPr>
      </w:pPr>
      <w:r w:rsidRPr="00556D63">
        <w:rPr>
          <w:rFonts w:asciiTheme="majorHAnsi" w:hAnsiTheme="majorHAnsi"/>
          <w:b/>
          <w:sz w:val="28"/>
        </w:rPr>
        <w:t>References</w:t>
      </w:r>
    </w:p>
    <w:p w14:paraId="1D51E85E" w14:textId="6CA9D9A6" w:rsidR="005F625E" w:rsidRPr="009B4335" w:rsidRDefault="005F625E" w:rsidP="00614620">
      <w:pPr>
        <w:pStyle w:val="EndNoteBibliography"/>
        <w:spacing w:after="0"/>
        <w:ind w:left="720" w:hanging="720"/>
        <w:rPr>
          <w:noProof/>
        </w:rPr>
      </w:pPr>
      <w:r w:rsidRPr="009B4335">
        <w:fldChar w:fldCharType="begin"/>
      </w:r>
      <w:r w:rsidRPr="009B4335">
        <w:instrText xml:space="preserve"> ADDIN EN.REFLIST </w:instrText>
      </w:r>
      <w:r w:rsidRPr="009B4335">
        <w:fldChar w:fldCharType="separate"/>
      </w:r>
      <w:r w:rsidRPr="009B4335">
        <w:rPr>
          <w:noProof/>
        </w:rPr>
        <w:t>1.</w:t>
      </w:r>
      <w:r w:rsidRPr="009B4335">
        <w:rPr>
          <w:noProof/>
        </w:rPr>
        <w:tab/>
        <w:t xml:space="preserve">Young, P.Y. and R.G. Khadaroo, </w:t>
      </w:r>
      <w:r w:rsidRPr="009B4335">
        <w:rPr>
          <w:i/>
          <w:noProof/>
        </w:rPr>
        <w:t>Surgical site infections.</w:t>
      </w:r>
      <w:r w:rsidRPr="009B4335">
        <w:rPr>
          <w:noProof/>
        </w:rPr>
        <w:t xml:space="preserve"> Surg Clin North Am, 2014. </w:t>
      </w:r>
      <w:r w:rsidRPr="009B4335">
        <w:rPr>
          <w:b/>
          <w:noProof/>
        </w:rPr>
        <w:t>94</w:t>
      </w:r>
      <w:r w:rsidRPr="009B4335">
        <w:rPr>
          <w:noProof/>
        </w:rPr>
        <w:t>(6): p. 1245-64.</w:t>
      </w:r>
    </w:p>
    <w:p w14:paraId="1794A1B2" w14:textId="77777777" w:rsidR="00614620" w:rsidRPr="009B4335" w:rsidRDefault="00614620" w:rsidP="00614620">
      <w:pPr>
        <w:pStyle w:val="EndNoteBibliography"/>
        <w:spacing w:after="0"/>
        <w:ind w:left="720" w:hanging="720"/>
        <w:rPr>
          <w:noProof/>
        </w:rPr>
      </w:pPr>
    </w:p>
    <w:p w14:paraId="07212CB3" w14:textId="77777777" w:rsidR="005F625E" w:rsidRPr="009B4335" w:rsidRDefault="005F625E" w:rsidP="00614620">
      <w:pPr>
        <w:pStyle w:val="EndNoteBibliography"/>
        <w:spacing w:after="0"/>
        <w:ind w:left="720" w:hanging="720"/>
        <w:rPr>
          <w:noProof/>
        </w:rPr>
      </w:pPr>
      <w:r w:rsidRPr="009B4335">
        <w:rPr>
          <w:noProof/>
        </w:rPr>
        <w:t>2.</w:t>
      </w:r>
      <w:r w:rsidRPr="009B4335">
        <w:rPr>
          <w:noProof/>
        </w:rPr>
        <w:tab/>
        <w:t xml:space="preserve">Sessler, D.I., </w:t>
      </w:r>
      <w:r w:rsidRPr="009B4335">
        <w:rPr>
          <w:i/>
          <w:noProof/>
        </w:rPr>
        <w:t>Non-pharmacologic prevention of surgical wound infection.</w:t>
      </w:r>
      <w:r w:rsidRPr="009B4335">
        <w:rPr>
          <w:noProof/>
        </w:rPr>
        <w:t xml:space="preserve"> Anesthesiol Clin, 2006. </w:t>
      </w:r>
      <w:r w:rsidRPr="009B4335">
        <w:rPr>
          <w:b/>
          <w:noProof/>
        </w:rPr>
        <w:t>24</w:t>
      </w:r>
      <w:r w:rsidRPr="009B4335">
        <w:rPr>
          <w:noProof/>
        </w:rPr>
        <w:t>(2): p. 279-97.</w:t>
      </w:r>
    </w:p>
    <w:p w14:paraId="3C0BEC5A" w14:textId="77777777" w:rsidR="00614620" w:rsidRPr="009B4335" w:rsidRDefault="00614620" w:rsidP="00614620">
      <w:pPr>
        <w:pStyle w:val="EndNoteBibliography"/>
        <w:spacing w:after="0"/>
        <w:ind w:left="720" w:hanging="720"/>
        <w:rPr>
          <w:noProof/>
        </w:rPr>
      </w:pPr>
    </w:p>
    <w:p w14:paraId="5BC4F326" w14:textId="77777777" w:rsidR="005F625E" w:rsidRPr="009B4335" w:rsidRDefault="005F625E" w:rsidP="00614620">
      <w:pPr>
        <w:pStyle w:val="EndNoteBibliography"/>
        <w:spacing w:after="0"/>
        <w:ind w:left="720" w:hanging="720"/>
        <w:rPr>
          <w:noProof/>
        </w:rPr>
      </w:pPr>
      <w:r w:rsidRPr="009B4335">
        <w:rPr>
          <w:noProof/>
        </w:rPr>
        <w:t>3.</w:t>
      </w:r>
      <w:r w:rsidRPr="009B4335">
        <w:rPr>
          <w:noProof/>
        </w:rPr>
        <w:tab/>
        <w:t xml:space="preserve">Haley, R.W., et al., </w:t>
      </w:r>
      <w:r w:rsidRPr="009B4335">
        <w:rPr>
          <w:i/>
          <w:noProof/>
        </w:rPr>
        <w:t>Identifying patients at high risk of surgical wound infection. A simple multivariate index of patient susceptibility and wound contamination.</w:t>
      </w:r>
      <w:r w:rsidRPr="009B4335">
        <w:rPr>
          <w:noProof/>
        </w:rPr>
        <w:t xml:space="preserve"> Am J Epidemiol, 1985. </w:t>
      </w:r>
      <w:r w:rsidRPr="009B4335">
        <w:rPr>
          <w:b/>
          <w:noProof/>
        </w:rPr>
        <w:t>121</w:t>
      </w:r>
      <w:r w:rsidRPr="009B4335">
        <w:rPr>
          <w:noProof/>
        </w:rPr>
        <w:t>(2): p. 206-15.</w:t>
      </w:r>
    </w:p>
    <w:p w14:paraId="30770580" w14:textId="77777777" w:rsidR="00614620" w:rsidRPr="009B4335" w:rsidRDefault="00614620" w:rsidP="00614620">
      <w:pPr>
        <w:pStyle w:val="EndNoteBibliography"/>
        <w:spacing w:after="0"/>
        <w:ind w:left="720" w:hanging="720"/>
        <w:rPr>
          <w:noProof/>
        </w:rPr>
      </w:pPr>
    </w:p>
    <w:p w14:paraId="777F564E" w14:textId="77777777" w:rsidR="005F625E" w:rsidRPr="009B4335" w:rsidRDefault="005F625E" w:rsidP="00614620">
      <w:pPr>
        <w:pStyle w:val="EndNoteBibliography"/>
        <w:spacing w:after="0"/>
        <w:ind w:left="720" w:hanging="720"/>
        <w:rPr>
          <w:noProof/>
        </w:rPr>
      </w:pPr>
      <w:r w:rsidRPr="009B4335">
        <w:rPr>
          <w:noProof/>
        </w:rPr>
        <w:t>4.</w:t>
      </w:r>
      <w:r w:rsidRPr="009B4335">
        <w:rPr>
          <w:noProof/>
        </w:rPr>
        <w:tab/>
        <w:t xml:space="preserve">Bremmelgaard, A., et al., </w:t>
      </w:r>
      <w:r w:rsidRPr="009B4335">
        <w:rPr>
          <w:i/>
          <w:noProof/>
        </w:rPr>
        <w:t>Computer-aided surveillance of surgical infections and identification of risk factors.</w:t>
      </w:r>
      <w:r w:rsidRPr="009B4335">
        <w:rPr>
          <w:noProof/>
        </w:rPr>
        <w:t xml:space="preserve"> J Hosp Infect, 1989. </w:t>
      </w:r>
      <w:r w:rsidRPr="009B4335">
        <w:rPr>
          <w:b/>
          <w:noProof/>
        </w:rPr>
        <w:t>13</w:t>
      </w:r>
      <w:r w:rsidRPr="009B4335">
        <w:rPr>
          <w:noProof/>
        </w:rPr>
        <w:t>(1): p. 1-18.</w:t>
      </w:r>
    </w:p>
    <w:p w14:paraId="611AB9F1" w14:textId="77777777" w:rsidR="00614620" w:rsidRPr="009B4335" w:rsidRDefault="00614620" w:rsidP="00614620">
      <w:pPr>
        <w:pStyle w:val="EndNoteBibliography"/>
        <w:spacing w:after="0"/>
        <w:ind w:left="720" w:hanging="720"/>
        <w:rPr>
          <w:noProof/>
        </w:rPr>
      </w:pPr>
    </w:p>
    <w:p w14:paraId="1D642DDD" w14:textId="77777777" w:rsidR="005F625E" w:rsidRPr="009B4335" w:rsidRDefault="005F625E" w:rsidP="00614620">
      <w:pPr>
        <w:pStyle w:val="EndNoteBibliography"/>
        <w:spacing w:after="0"/>
        <w:ind w:left="720" w:hanging="720"/>
        <w:rPr>
          <w:noProof/>
        </w:rPr>
      </w:pPr>
      <w:r w:rsidRPr="009B4335">
        <w:rPr>
          <w:noProof/>
        </w:rPr>
        <w:t>5.</w:t>
      </w:r>
      <w:r w:rsidRPr="009B4335">
        <w:rPr>
          <w:noProof/>
        </w:rPr>
        <w:tab/>
        <w:t xml:space="preserve">Michalopoulos, A. and L. Sparos, </w:t>
      </w:r>
      <w:r w:rsidRPr="009B4335">
        <w:rPr>
          <w:i/>
          <w:noProof/>
        </w:rPr>
        <w:t>Post-operative wound infections.</w:t>
      </w:r>
      <w:r w:rsidRPr="009B4335">
        <w:rPr>
          <w:noProof/>
        </w:rPr>
        <w:t xml:space="preserve"> Nurs Stand, 2003. </w:t>
      </w:r>
      <w:r w:rsidRPr="009B4335">
        <w:rPr>
          <w:b/>
          <w:noProof/>
        </w:rPr>
        <w:t>17</w:t>
      </w:r>
      <w:r w:rsidRPr="009B4335">
        <w:rPr>
          <w:noProof/>
        </w:rPr>
        <w:t>(44): p. 53-6, 58, 60.</w:t>
      </w:r>
    </w:p>
    <w:p w14:paraId="1520D510" w14:textId="6B1EF32E" w:rsidR="00297E93" w:rsidRDefault="005F625E" w:rsidP="00614620">
      <w:pPr>
        <w:spacing w:after="0"/>
      </w:pPr>
      <w:r w:rsidRPr="009B4335">
        <w:fldChar w:fldCharType="end"/>
      </w:r>
    </w:p>
    <w:sectPr w:rsidR="00297E93" w:rsidSect="00804B7A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essica Stanis" w:date="2015-05-14T14:33:00Z" w:initials="JS">
    <w:p w14:paraId="62B071D1" w14:textId="44165D38" w:rsidR="00D315F5" w:rsidRDefault="00D315F5">
      <w:pPr>
        <w:pStyle w:val="CommentText"/>
      </w:pPr>
      <w:r>
        <w:rPr>
          <w:rStyle w:val="CommentReference"/>
        </w:rPr>
        <w:annotationRef/>
      </w:r>
      <w:r>
        <w:t>The timing ap</w:t>
      </w:r>
      <w:r w:rsidR="007B6CDE">
        <w:t xml:space="preserve">proach is primarily presented, as only one step (2.11) </w:t>
      </w:r>
      <w:r>
        <w:t>provide</w:t>
      </w:r>
      <w:r w:rsidR="007B6CDE">
        <w:t>s</w:t>
      </w:r>
      <w:r>
        <w:t xml:space="preserve"> the number of strokes (for scrubbing the arm). Can you add the number of strokes needed for</w:t>
      </w:r>
      <w:r w:rsidR="007B6CDE">
        <w:t xml:space="preserve"> the other regions</w:t>
      </w:r>
      <w:r>
        <w:t xml:space="preserve">, or clarify that only one approach is </w:t>
      </w:r>
      <w:r w:rsidR="007B6CDE">
        <w:t>represented?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B071D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4576"/>
    <w:multiLevelType w:val="hybridMultilevel"/>
    <w:tmpl w:val="1548F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F0A3D"/>
    <w:multiLevelType w:val="hybridMultilevel"/>
    <w:tmpl w:val="1C509B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15A53"/>
    <w:multiLevelType w:val="hybridMultilevel"/>
    <w:tmpl w:val="F0908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None" w15:userId="Anna Sivachenko"/>
  </w15:person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Numbere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wtpd0ra9afve5edrv2xrdtzea2rt2prwvp2&quot;&gt;My EndNote Library&lt;record-ids&gt;&lt;item&gt;226&lt;/item&gt;&lt;item&gt;227&lt;/item&gt;&lt;item&gt;229&lt;/item&gt;&lt;item&gt;230&lt;/item&gt;&lt;item&gt;231&lt;/item&gt;&lt;/record-ids&gt;&lt;/item&gt;&lt;/Libraries&gt;"/>
  </w:docVars>
  <w:rsids>
    <w:rsidRoot w:val="00AC2CA0"/>
    <w:rsid w:val="0001014E"/>
    <w:rsid w:val="000768ED"/>
    <w:rsid w:val="000B0E47"/>
    <w:rsid w:val="001063AD"/>
    <w:rsid w:val="00115B37"/>
    <w:rsid w:val="0015621B"/>
    <w:rsid w:val="001562A0"/>
    <w:rsid w:val="0022625F"/>
    <w:rsid w:val="002959FE"/>
    <w:rsid w:val="00297E93"/>
    <w:rsid w:val="002A3400"/>
    <w:rsid w:val="002A72DA"/>
    <w:rsid w:val="002E1DD7"/>
    <w:rsid w:val="002E41C1"/>
    <w:rsid w:val="002F29DB"/>
    <w:rsid w:val="0030006A"/>
    <w:rsid w:val="00322C7C"/>
    <w:rsid w:val="003C60A8"/>
    <w:rsid w:val="003E2F75"/>
    <w:rsid w:val="00426191"/>
    <w:rsid w:val="00490243"/>
    <w:rsid w:val="004B17BF"/>
    <w:rsid w:val="004B5695"/>
    <w:rsid w:val="005275AF"/>
    <w:rsid w:val="00556D63"/>
    <w:rsid w:val="00557305"/>
    <w:rsid w:val="00561BFC"/>
    <w:rsid w:val="005B2B70"/>
    <w:rsid w:val="005D2553"/>
    <w:rsid w:val="005F625E"/>
    <w:rsid w:val="00614620"/>
    <w:rsid w:val="00631E8C"/>
    <w:rsid w:val="006D2271"/>
    <w:rsid w:val="006E6C36"/>
    <w:rsid w:val="007478C3"/>
    <w:rsid w:val="00775F90"/>
    <w:rsid w:val="007A0692"/>
    <w:rsid w:val="007B451B"/>
    <w:rsid w:val="007B6CDE"/>
    <w:rsid w:val="007F39E0"/>
    <w:rsid w:val="00804B7A"/>
    <w:rsid w:val="008A0B88"/>
    <w:rsid w:val="008C1A6A"/>
    <w:rsid w:val="008E4F1A"/>
    <w:rsid w:val="008F2916"/>
    <w:rsid w:val="00916CB6"/>
    <w:rsid w:val="009176FE"/>
    <w:rsid w:val="00941969"/>
    <w:rsid w:val="00941FE3"/>
    <w:rsid w:val="00975319"/>
    <w:rsid w:val="00995A39"/>
    <w:rsid w:val="009A45C2"/>
    <w:rsid w:val="009B1162"/>
    <w:rsid w:val="009B4335"/>
    <w:rsid w:val="009B5C3A"/>
    <w:rsid w:val="009C0A27"/>
    <w:rsid w:val="009C6A67"/>
    <w:rsid w:val="009F7829"/>
    <w:rsid w:val="00A01465"/>
    <w:rsid w:val="00A06553"/>
    <w:rsid w:val="00A223A9"/>
    <w:rsid w:val="00A6604E"/>
    <w:rsid w:val="00A900ED"/>
    <w:rsid w:val="00A94E73"/>
    <w:rsid w:val="00AC2CA0"/>
    <w:rsid w:val="00BF041D"/>
    <w:rsid w:val="00C06395"/>
    <w:rsid w:val="00C0726E"/>
    <w:rsid w:val="00C83810"/>
    <w:rsid w:val="00CE1315"/>
    <w:rsid w:val="00D315F5"/>
    <w:rsid w:val="00D911CA"/>
    <w:rsid w:val="00E52EA5"/>
    <w:rsid w:val="00E842A0"/>
    <w:rsid w:val="00E919ED"/>
    <w:rsid w:val="00EB281D"/>
    <w:rsid w:val="00ED54DC"/>
    <w:rsid w:val="00EF1DED"/>
    <w:rsid w:val="00F07D0C"/>
    <w:rsid w:val="00F340B9"/>
    <w:rsid w:val="00F46ECB"/>
    <w:rsid w:val="00F622FD"/>
    <w:rsid w:val="00F7051F"/>
    <w:rsid w:val="00F93E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FC1D2FA"/>
  <w15:docId w15:val="{9248C0C4-69AD-4B80-ACFA-1C2C1F1E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CA0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uiPriority w:val="99"/>
    <w:rsid w:val="00AC2CA0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AC2CA0"/>
    <w:rPr>
      <w:rFonts w:ascii="Courier" w:eastAsiaTheme="minorHAnsi" w:hAnsi="Courier"/>
      <w:sz w:val="21"/>
      <w:szCs w:val="21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AC2CA0"/>
    <w:rPr>
      <w:rFonts w:ascii="Courier New" w:eastAsia="Times New Roman" w:hAnsi="Courier New" w:cs="Courier New"/>
      <w:lang w:eastAsia="en-US"/>
    </w:rPr>
  </w:style>
  <w:style w:type="character" w:styleId="Hyperlink">
    <w:name w:val="Hyperlink"/>
    <w:basedOn w:val="DefaultParagraphFont"/>
    <w:uiPriority w:val="99"/>
    <w:unhideWhenUsed/>
    <w:rsid w:val="00AC2C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625F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5F625E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5F625E"/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unhideWhenUsed/>
    <w:rsid w:val="00527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5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5AF"/>
    <w:rPr>
      <w:rFonts w:eastAsia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5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5AF"/>
    <w:rPr>
      <w:rFonts w:eastAsiaTheme="minorHAnsi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5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5AF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1149</Words>
  <Characters>6554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Oberlin College</Company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White-Dzuro</dc:creator>
  <cp:keywords/>
  <dc:description/>
  <cp:lastModifiedBy>Dennis McGonagle</cp:lastModifiedBy>
  <cp:revision>2</cp:revision>
  <dcterms:created xsi:type="dcterms:W3CDTF">2015-05-19T15:05:00Z</dcterms:created>
  <dcterms:modified xsi:type="dcterms:W3CDTF">2015-05-19T15:05:00Z</dcterms:modified>
</cp:coreProperties>
</file>